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088"/>
        <w:gridCol w:w="1134"/>
      </w:tblGrid>
      <w:tr w:rsidR="004D3A38" w:rsidRPr="00D40452" w:rsidTr="00F10F96">
        <w:trPr>
          <w:trHeight w:val="268"/>
        </w:trPr>
        <w:tc>
          <w:tcPr>
            <w:tcW w:w="1276" w:type="dxa"/>
            <w:vMerge w:val="restart"/>
            <w:vAlign w:val="center"/>
          </w:tcPr>
          <w:p w:rsidR="004D3A38" w:rsidRPr="00A92AAB" w:rsidRDefault="00D50E82" w:rsidP="004D3A38">
            <w:pPr>
              <w:pStyle w:val="Header"/>
              <w:jc w:val="center"/>
              <w:rPr>
                <w:sz w:val="16"/>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pt;height:48.6pt">
                  <v:imagedata r:id="rId6" o:title="Logo_GI_SCHOOL"/>
                </v:shape>
              </w:pict>
            </w:r>
          </w:p>
        </w:tc>
        <w:tc>
          <w:tcPr>
            <w:tcW w:w="7088" w:type="dxa"/>
            <w:vAlign w:val="center"/>
          </w:tcPr>
          <w:p w:rsidR="004D3A38" w:rsidRPr="00A92AAB" w:rsidRDefault="002147D3" w:rsidP="004D3A38">
            <w:pPr>
              <w:pStyle w:val="Header"/>
              <w:jc w:val="center"/>
              <w:rPr>
                <w:rFonts w:ascii="Arial Rounded MT Bold" w:hAnsi="Arial Rounded MT Bold"/>
                <w:sz w:val="16"/>
                <w:szCs w:val="16"/>
              </w:rPr>
            </w:pPr>
            <w:r>
              <w:rPr>
                <w:rFonts w:ascii="Arial Rounded MT Bold" w:hAnsi="Arial Rounded MT Bold"/>
                <w:sz w:val="24"/>
                <w:szCs w:val="16"/>
              </w:rPr>
              <w:t>GI SCHOOL</w:t>
            </w:r>
          </w:p>
        </w:tc>
        <w:tc>
          <w:tcPr>
            <w:tcW w:w="1134" w:type="dxa"/>
            <w:vAlign w:val="center"/>
          </w:tcPr>
          <w:p w:rsidR="004D3A38" w:rsidRPr="00A92AAB" w:rsidRDefault="004D3A38" w:rsidP="004D3A38">
            <w:pPr>
              <w:pStyle w:val="Header"/>
              <w:jc w:val="center"/>
              <w:rPr>
                <w:sz w:val="16"/>
                <w:szCs w:val="16"/>
              </w:rPr>
            </w:pPr>
            <w:r w:rsidRPr="00A92AAB">
              <w:rPr>
                <w:sz w:val="16"/>
                <w:szCs w:val="16"/>
              </w:rPr>
              <w:t>SGC-GI- F</w:t>
            </w:r>
            <w:r w:rsidR="00562121">
              <w:rPr>
                <w:sz w:val="16"/>
                <w:szCs w:val="16"/>
              </w:rPr>
              <w:t>77</w:t>
            </w:r>
          </w:p>
        </w:tc>
      </w:tr>
      <w:tr w:rsidR="004D3A38" w:rsidRPr="00D40452" w:rsidTr="00F10F96">
        <w:trPr>
          <w:trHeight w:val="263"/>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restart"/>
            <w:vAlign w:val="center"/>
          </w:tcPr>
          <w:p w:rsidR="004D3A38" w:rsidRDefault="004D3A38" w:rsidP="004D3A38">
            <w:pPr>
              <w:jc w:val="center"/>
              <w:rPr>
                <w:rFonts w:ascii="Arial Rounded MT Bold" w:hAnsi="Arial Rounded MT Bold"/>
                <w:sz w:val="22"/>
                <w:szCs w:val="28"/>
                <w:lang w:val="es-CO"/>
              </w:rPr>
            </w:pPr>
            <w:r>
              <w:rPr>
                <w:rFonts w:ascii="Arial Rounded MT Bold" w:hAnsi="Arial Rounded MT Bold"/>
                <w:sz w:val="22"/>
                <w:szCs w:val="28"/>
                <w:lang w:val="es-CO"/>
              </w:rPr>
              <w:t>UNIT PLAN</w:t>
            </w:r>
          </w:p>
          <w:p w:rsidR="00F10F96" w:rsidRPr="00020F2F" w:rsidRDefault="00C75D9E" w:rsidP="004D3A38">
            <w:pPr>
              <w:jc w:val="center"/>
              <w:rPr>
                <w:rFonts w:ascii="Arial Narrow" w:hAnsi="Arial Narrow"/>
                <w:i/>
                <w:sz w:val="18"/>
                <w:szCs w:val="18"/>
              </w:rPr>
            </w:pPr>
            <w:r>
              <w:rPr>
                <w:rFonts w:ascii="Arial Narrow" w:hAnsi="Arial Narrow"/>
                <w:i/>
                <w:sz w:val="18"/>
                <w:szCs w:val="18"/>
              </w:rPr>
              <w:t xml:space="preserve">SCHOOL YEAR: </w:t>
            </w:r>
          </w:p>
        </w:tc>
        <w:tc>
          <w:tcPr>
            <w:tcW w:w="1134" w:type="dxa"/>
            <w:vAlign w:val="center"/>
          </w:tcPr>
          <w:p w:rsidR="004D3A38" w:rsidRPr="00A92AAB" w:rsidRDefault="00F805B1" w:rsidP="004D3A38">
            <w:pPr>
              <w:pStyle w:val="Header"/>
              <w:jc w:val="center"/>
              <w:rPr>
                <w:sz w:val="16"/>
                <w:szCs w:val="16"/>
              </w:rPr>
            </w:pPr>
            <w:r>
              <w:rPr>
                <w:sz w:val="16"/>
                <w:szCs w:val="16"/>
              </w:rPr>
              <w:t>v. 02</w:t>
            </w:r>
          </w:p>
        </w:tc>
      </w:tr>
      <w:tr w:rsidR="004D3A38" w:rsidRPr="00D40452" w:rsidTr="00F10F96">
        <w:trPr>
          <w:trHeight w:val="262"/>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ign w:val="center"/>
          </w:tcPr>
          <w:p w:rsidR="004D3A38" w:rsidRDefault="004D3A38" w:rsidP="004D3A38">
            <w:pPr>
              <w:jc w:val="center"/>
              <w:rPr>
                <w:rFonts w:ascii="Arial Rounded MT Bold" w:hAnsi="Arial Rounded MT Bold"/>
                <w:sz w:val="28"/>
                <w:szCs w:val="28"/>
                <w:lang w:val="es-CO"/>
              </w:rPr>
            </w:pPr>
          </w:p>
        </w:tc>
        <w:tc>
          <w:tcPr>
            <w:tcW w:w="1134" w:type="dxa"/>
            <w:vAlign w:val="center"/>
          </w:tcPr>
          <w:p w:rsidR="004D3A38" w:rsidRPr="00A92AAB" w:rsidRDefault="00F805B1" w:rsidP="004D3A38">
            <w:pPr>
              <w:pStyle w:val="Header"/>
              <w:jc w:val="center"/>
              <w:rPr>
                <w:sz w:val="16"/>
                <w:szCs w:val="16"/>
              </w:rPr>
            </w:pPr>
            <w:r>
              <w:rPr>
                <w:sz w:val="16"/>
                <w:szCs w:val="16"/>
              </w:rPr>
              <w:t>August 2010</w:t>
            </w:r>
          </w:p>
        </w:tc>
      </w:tr>
    </w:tbl>
    <w:p w:rsidR="00C12B78" w:rsidRDefault="00C12B78" w:rsidP="00C12B78">
      <w:pPr>
        <w:jc w:val="center"/>
        <w:rPr>
          <w:rFonts w:ascii="Arial" w:hAnsi="Arial" w:cs="Arial"/>
          <w:b/>
        </w:rPr>
      </w:pPr>
    </w:p>
    <w:p w:rsidR="00D83F69" w:rsidRPr="00EC57E3" w:rsidRDefault="00C12B78" w:rsidP="0032518B">
      <w:pPr>
        <w:pBdr>
          <w:between w:val="dotted" w:sz="4" w:space="1" w:color="auto"/>
        </w:pBdr>
        <w:spacing w:line="360" w:lineRule="auto"/>
        <w:rPr>
          <w:rFonts w:ascii="Arial" w:hAnsi="Arial" w:cs="Arial"/>
          <w:b/>
        </w:rPr>
      </w:pPr>
      <w:r w:rsidRPr="006C3934">
        <w:rPr>
          <w:rFonts w:ascii="Arial" w:hAnsi="Arial" w:cs="Arial"/>
          <w:b/>
        </w:rPr>
        <w:t>Subject</w:t>
      </w:r>
      <w:r w:rsidR="006B1E99">
        <w:rPr>
          <w:rFonts w:ascii="Arial" w:hAnsi="Arial" w:cs="Arial"/>
          <w:b/>
        </w:rPr>
        <w:t xml:space="preserve"> </w:t>
      </w:r>
      <w:r w:rsidRPr="006C3934">
        <w:rPr>
          <w:rFonts w:ascii="Arial" w:hAnsi="Arial" w:cs="Arial"/>
          <w:b/>
        </w:rPr>
        <w:t>(s):</w:t>
      </w:r>
      <w:r w:rsidR="00CE0C31">
        <w:rPr>
          <w:rFonts w:ascii="Arial" w:hAnsi="Arial" w:cs="Arial"/>
          <w:b/>
        </w:rPr>
        <w:t xml:space="preserve"> English</w:t>
      </w:r>
      <w:r w:rsidR="00F10F96">
        <w:rPr>
          <w:rFonts w:ascii="Arial" w:hAnsi="Arial" w:cs="Arial"/>
          <w:b/>
        </w:rPr>
        <w:t xml:space="preserve">                                 </w:t>
      </w:r>
      <w:r w:rsidR="00EC57E3">
        <w:rPr>
          <w:rFonts w:ascii="Arial" w:hAnsi="Arial" w:cs="Arial"/>
          <w:b/>
        </w:rPr>
        <w:t xml:space="preserve">          </w:t>
      </w:r>
      <w:r w:rsidR="00F10F96" w:rsidRPr="006C3934">
        <w:rPr>
          <w:rFonts w:ascii="Arial" w:hAnsi="Arial" w:cs="Arial"/>
          <w:b/>
        </w:rPr>
        <w:t>Grade</w:t>
      </w:r>
      <w:r w:rsidR="00F10F96">
        <w:rPr>
          <w:rFonts w:ascii="Arial" w:hAnsi="Arial" w:cs="Arial"/>
          <w:b/>
        </w:rPr>
        <w:t>:</w:t>
      </w:r>
      <w:r w:rsidR="00550F4D">
        <w:rPr>
          <w:rFonts w:ascii="Arial" w:hAnsi="Arial" w:cs="Arial"/>
          <w:b/>
        </w:rPr>
        <w:t xml:space="preserve"> </w:t>
      </w:r>
      <w:r w:rsidR="00CE0C31">
        <w:rPr>
          <w:rFonts w:ascii="Arial" w:hAnsi="Arial" w:cs="Arial"/>
          <w:b/>
        </w:rPr>
        <w:t>9</w:t>
      </w:r>
      <w:r w:rsidR="00550F4D">
        <w:rPr>
          <w:rFonts w:ascii="Arial" w:hAnsi="Arial" w:cs="Arial"/>
          <w:b/>
        </w:rPr>
        <w:t xml:space="preserve">                 </w:t>
      </w:r>
      <w:r w:rsidR="00D83F69">
        <w:rPr>
          <w:rFonts w:ascii="Arial" w:hAnsi="Arial" w:cs="Arial"/>
          <w:b/>
        </w:rPr>
        <w:t xml:space="preserve">Term: </w:t>
      </w:r>
      <w:r w:rsidR="00952A28">
        <w:rPr>
          <w:rFonts w:ascii="Arial" w:hAnsi="Arial" w:cs="Arial"/>
          <w:b/>
        </w:rPr>
        <w:t xml:space="preserve"> 4</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Name / Theme or Unit:</w:t>
      </w:r>
      <w:r w:rsidR="00CE0C31">
        <w:rPr>
          <w:rFonts w:ascii="Arial" w:hAnsi="Arial" w:cs="Arial"/>
          <w:b/>
          <w:bCs/>
        </w:rPr>
        <w:t xml:space="preserve"> </w:t>
      </w:r>
      <w:r w:rsidR="00952A28">
        <w:rPr>
          <w:rFonts w:ascii="Arial" w:hAnsi="Arial" w:cs="Arial"/>
          <w:b/>
          <w:bCs/>
        </w:rPr>
        <w:t>Novel</w:t>
      </w:r>
      <w:r w:rsidR="00C60DEC">
        <w:rPr>
          <w:rFonts w:ascii="Arial" w:hAnsi="Arial" w:cs="Arial"/>
          <w:b/>
          <w:bCs/>
        </w:rPr>
        <w:t xml:space="preserve"> – </w:t>
      </w:r>
      <w:r w:rsidR="00C60DEC" w:rsidRPr="00C60DEC">
        <w:rPr>
          <w:rFonts w:ascii="Arial" w:hAnsi="Arial" w:cs="Arial"/>
          <w:b/>
          <w:bCs/>
          <w:u w:val="single"/>
        </w:rPr>
        <w:t>The Outsiders</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Time Frame:</w:t>
      </w:r>
      <w:r w:rsidR="00F94DAE">
        <w:rPr>
          <w:rFonts w:ascii="Arial" w:hAnsi="Arial" w:cs="Arial"/>
          <w:b/>
          <w:bCs/>
        </w:rPr>
        <w:t xml:space="preserve"> ~6</w:t>
      </w:r>
      <w:r w:rsidR="00E61CAF">
        <w:rPr>
          <w:rFonts w:ascii="Arial" w:hAnsi="Arial" w:cs="Arial"/>
          <w:b/>
          <w:bCs/>
        </w:rPr>
        <w:t xml:space="preserve"> weeks</w:t>
      </w:r>
    </w:p>
    <w:p w:rsidR="00C12B78" w:rsidRDefault="00F10F96" w:rsidP="0032518B">
      <w:pPr>
        <w:pBdr>
          <w:between w:val="dotted" w:sz="4" w:space="1" w:color="auto"/>
        </w:pBdr>
        <w:spacing w:line="360" w:lineRule="auto"/>
        <w:rPr>
          <w:rFonts w:ascii="Arial" w:hAnsi="Arial" w:cs="Arial"/>
          <w:b/>
          <w:bCs/>
        </w:rPr>
      </w:pPr>
      <w:r>
        <w:rPr>
          <w:rFonts w:ascii="Arial" w:hAnsi="Arial" w:cs="Arial"/>
          <w:b/>
          <w:bCs/>
        </w:rPr>
        <w:t>Submitted b</w:t>
      </w:r>
      <w:r w:rsidR="006C171B">
        <w:rPr>
          <w:rFonts w:ascii="Arial" w:hAnsi="Arial" w:cs="Arial"/>
          <w:b/>
          <w:bCs/>
        </w:rPr>
        <w:t>y</w:t>
      </w:r>
      <w:r w:rsidR="00C12B78">
        <w:rPr>
          <w:rFonts w:ascii="Arial" w:hAnsi="Arial" w:cs="Arial"/>
          <w:b/>
          <w:bCs/>
        </w:rPr>
        <w:t>:</w:t>
      </w:r>
      <w:r w:rsidR="002C469C">
        <w:rPr>
          <w:rFonts w:ascii="Arial" w:hAnsi="Arial" w:cs="Arial"/>
          <w:b/>
          <w:bCs/>
        </w:rPr>
        <w:t xml:space="preserve"> Daniel Olsen</w:t>
      </w:r>
    </w:p>
    <w:p w:rsidR="00E42021" w:rsidRDefault="00E42021" w:rsidP="00E42021">
      <w:pPr>
        <w:pBdr>
          <w:between w:val="dotted" w:sz="4" w:space="1" w:color="auto"/>
        </w:pBdr>
        <w:rPr>
          <w:rFonts w:ascii="Arial" w:hAnsi="Arial"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216"/>
      </w:tblGrid>
      <w:tr w:rsidR="00C12B78" w:rsidRPr="00D83F69" w:rsidTr="00562121">
        <w:trPr>
          <w:trHeight w:val="571"/>
        </w:trPr>
        <w:tc>
          <w:tcPr>
            <w:tcW w:w="9606" w:type="dxa"/>
            <w:gridSpan w:val="2"/>
            <w:shd w:val="clear" w:color="auto" w:fill="auto"/>
            <w:vAlign w:val="center"/>
          </w:tcPr>
          <w:p w:rsidR="00C12B78" w:rsidRPr="00D83F69" w:rsidRDefault="00C12B78" w:rsidP="004C2404">
            <w:pPr>
              <w:rPr>
                <w:rFonts w:ascii="Arial" w:hAnsi="Arial" w:cs="Arial"/>
                <w:b/>
              </w:rPr>
            </w:pPr>
            <w:proofErr w:type="gramStart"/>
            <w:r w:rsidRPr="00D83F69">
              <w:rPr>
                <w:rFonts w:ascii="Arial" w:hAnsi="Arial" w:cs="Arial"/>
                <w:b/>
                <w:bCs/>
              </w:rPr>
              <w:t>OVERVIEW :</w:t>
            </w:r>
            <w:proofErr w:type="gramEnd"/>
            <w:r w:rsidRPr="00D83F69">
              <w:rPr>
                <w:rFonts w:ascii="Arial" w:hAnsi="Arial" w:cs="Arial"/>
                <w:b/>
                <w:bCs/>
              </w:rPr>
              <w:t xml:space="preserve"> </w:t>
            </w:r>
            <w:r w:rsidR="007D4FE0" w:rsidRPr="007D4FE0">
              <w:rPr>
                <w:rFonts w:ascii="Arial" w:hAnsi="Arial" w:cs="Arial"/>
                <w:bCs/>
              </w:rPr>
              <w:t>St</w:t>
            </w:r>
            <w:r w:rsidR="007D4FE0">
              <w:rPr>
                <w:rFonts w:ascii="Arial" w:hAnsi="Arial" w:cs="Arial"/>
                <w:bCs/>
              </w:rPr>
              <w:t>udents will review and apply the various elements of fiction learned throughout the year to a larger nov</w:t>
            </w:r>
            <w:r w:rsidR="007F1241">
              <w:rPr>
                <w:rFonts w:ascii="Arial" w:hAnsi="Arial" w:cs="Arial"/>
                <w:bCs/>
              </w:rPr>
              <w:t xml:space="preserve">el, discussing </w:t>
            </w:r>
            <w:r w:rsidR="007D4FE0">
              <w:rPr>
                <w:rFonts w:ascii="Arial" w:hAnsi="Arial" w:cs="Arial"/>
                <w:bCs/>
              </w:rPr>
              <w:t>plot, character development and universal theme</w:t>
            </w:r>
            <w:r w:rsidR="007F1241">
              <w:rPr>
                <w:rFonts w:ascii="Arial" w:hAnsi="Arial" w:cs="Arial"/>
                <w:bCs/>
              </w:rPr>
              <w:t>s</w:t>
            </w:r>
            <w:r w:rsidR="007D4FE0">
              <w:rPr>
                <w:rFonts w:ascii="Arial" w:hAnsi="Arial" w:cs="Arial"/>
                <w:bCs/>
              </w:rPr>
              <w:t xml:space="preserve">. </w:t>
            </w:r>
            <w:r w:rsidR="007F1241">
              <w:rPr>
                <w:rFonts w:ascii="Arial" w:hAnsi="Arial" w:cs="Arial"/>
                <w:bCs/>
              </w:rPr>
              <w:t xml:space="preserve">They will connect this novel to its historical context through pictures and analysis of various songs from the time period. Finally, students will write a formal essay </w:t>
            </w:r>
            <w:proofErr w:type="spellStart"/>
            <w:r w:rsidR="007F1241">
              <w:rPr>
                <w:rFonts w:ascii="Arial" w:hAnsi="Arial" w:cs="Arial"/>
                <w:bCs/>
              </w:rPr>
              <w:t>analysing</w:t>
            </w:r>
            <w:proofErr w:type="spellEnd"/>
            <w:r w:rsidR="007F1241">
              <w:rPr>
                <w:rFonts w:ascii="Arial" w:hAnsi="Arial" w:cs="Arial"/>
                <w:bCs/>
              </w:rPr>
              <w:t xml:space="preserve"> the novel`s approach to a particular theme using evidence and page references from the novel itself. </w:t>
            </w:r>
          </w:p>
        </w:tc>
      </w:tr>
      <w:tr w:rsidR="00C12B78" w:rsidRPr="0032518B" w:rsidTr="00562121">
        <w:trPr>
          <w:trHeight w:val="357"/>
        </w:trPr>
        <w:tc>
          <w:tcPr>
            <w:tcW w:w="9606" w:type="dxa"/>
            <w:gridSpan w:val="2"/>
            <w:shd w:val="clear" w:color="auto" w:fill="D9D9D9"/>
            <w:vAlign w:val="center"/>
          </w:tcPr>
          <w:p w:rsidR="00C12B78" w:rsidRPr="0032518B" w:rsidRDefault="00C12B78" w:rsidP="00D83F69">
            <w:pPr>
              <w:jc w:val="center"/>
              <w:rPr>
                <w:rFonts w:ascii="Arial" w:hAnsi="Arial" w:cs="Arial"/>
                <w:b/>
                <w:sz w:val="22"/>
              </w:rPr>
            </w:pPr>
            <w:r w:rsidRPr="0032518B">
              <w:rPr>
                <w:rFonts w:ascii="Arial" w:hAnsi="Arial" w:cs="Arial"/>
                <w:b/>
                <w:sz w:val="22"/>
              </w:rPr>
              <w:t>STAGE 1 – IDENTIFY DESIRED RESULTS</w:t>
            </w:r>
          </w:p>
        </w:tc>
      </w:tr>
      <w:tr w:rsidR="00C12B78" w:rsidRPr="0032518B" w:rsidTr="0032518B">
        <w:trPr>
          <w:trHeight w:val="1096"/>
        </w:trPr>
        <w:tc>
          <w:tcPr>
            <w:tcW w:w="9606" w:type="dxa"/>
            <w:gridSpan w:val="2"/>
            <w:vAlign w:val="center"/>
          </w:tcPr>
          <w:p w:rsidR="00C12B78" w:rsidRPr="0032518B" w:rsidRDefault="00F10F96" w:rsidP="00C12B78">
            <w:pPr>
              <w:rPr>
                <w:rFonts w:ascii="Arial" w:hAnsi="Arial" w:cs="Arial"/>
                <w:b/>
                <w:sz w:val="20"/>
              </w:rPr>
            </w:pPr>
            <w:r>
              <w:rPr>
                <w:rFonts w:ascii="Arial" w:hAnsi="Arial" w:cs="Arial"/>
                <w:b/>
                <w:sz w:val="20"/>
              </w:rPr>
              <w:t xml:space="preserve">Content </w:t>
            </w:r>
            <w:r w:rsidR="00C12B78" w:rsidRPr="0032518B">
              <w:rPr>
                <w:rFonts w:ascii="Arial" w:hAnsi="Arial" w:cs="Arial"/>
                <w:b/>
                <w:sz w:val="20"/>
              </w:rPr>
              <w:t xml:space="preserve">Standards and Benchmarks : </w:t>
            </w:r>
          </w:p>
          <w:p w:rsidR="00F54E41" w:rsidRDefault="00670134" w:rsidP="00080B63">
            <w:pPr>
              <w:pStyle w:val="NormalWeb1"/>
              <w:spacing w:before="0" w:beforeAutospacing="0" w:after="0" w:afterAutospacing="0"/>
              <w:rPr>
                <w:lang w:val="en-US"/>
              </w:rPr>
            </w:pPr>
            <w:r>
              <w:rPr>
                <w:lang w:val="en-US"/>
              </w:rPr>
              <w:t>9.</w:t>
            </w:r>
            <w:r w:rsidRPr="00A41DE7">
              <w:rPr>
                <w:lang w:val="en-US"/>
              </w:rPr>
              <w:t>1. Identify and use the literal and figurative meanings of words</w:t>
            </w:r>
          </w:p>
          <w:p w:rsidR="00670134" w:rsidRDefault="00670134" w:rsidP="00670134">
            <w:pPr>
              <w:pStyle w:val="NormalWeb1"/>
              <w:spacing w:before="0" w:beforeAutospacing="0" w:after="0" w:afterAutospacing="0"/>
              <w:rPr>
                <w:lang w:val="en-US"/>
              </w:rPr>
            </w:pPr>
            <w:r>
              <w:rPr>
                <w:lang w:val="en-US"/>
              </w:rPr>
              <w:t xml:space="preserve">9.2. </w:t>
            </w:r>
            <w:r w:rsidRPr="00A41DE7">
              <w:rPr>
                <w:lang w:val="en-US"/>
              </w:rPr>
              <w:t xml:space="preserve"> Distin</w:t>
            </w:r>
            <w:r>
              <w:rPr>
                <w:lang w:val="en-US"/>
              </w:rPr>
              <w:t>guish between the positive and negative</w:t>
            </w:r>
            <w:r w:rsidRPr="00A41DE7">
              <w:rPr>
                <w:lang w:val="en-US"/>
              </w:rPr>
              <w:t xml:space="preserve"> connotative meanings of words </w:t>
            </w:r>
          </w:p>
          <w:p w:rsidR="00670134" w:rsidRDefault="00670134" w:rsidP="00670134">
            <w:pPr>
              <w:pStyle w:val="NormalWeb1"/>
              <w:spacing w:before="0" w:beforeAutospacing="0" w:after="0" w:afterAutospacing="0"/>
              <w:rPr>
                <w:lang w:val="en-US"/>
              </w:rPr>
            </w:pPr>
            <w:r>
              <w:rPr>
                <w:lang w:val="en-US"/>
              </w:rPr>
              <w:t>9.11 Understand how authors reveal characters directly and indirectly through dialogue, actions, thoughts, etc. and analyze the interactions between characters (</w:t>
            </w:r>
            <w:proofErr w:type="spellStart"/>
            <w:r>
              <w:rPr>
                <w:lang w:val="en-US"/>
              </w:rPr>
              <w:t>eg</w:t>
            </w:r>
            <w:proofErr w:type="spellEnd"/>
            <w:r>
              <w:rPr>
                <w:lang w:val="en-US"/>
              </w:rPr>
              <w:t>. internal and external conflicts, motivations, relationships, influences)</w:t>
            </w:r>
          </w:p>
          <w:p w:rsidR="00670134" w:rsidRDefault="00670134" w:rsidP="00670134">
            <w:pPr>
              <w:pStyle w:val="NormalWeb1"/>
              <w:spacing w:before="0" w:beforeAutospacing="0" w:after="0" w:afterAutospacing="0"/>
              <w:rPr>
                <w:lang w:val="en-US"/>
              </w:rPr>
            </w:pPr>
            <w:r>
              <w:rPr>
                <w:lang w:val="en-US"/>
              </w:rPr>
              <w:t>9.12</w:t>
            </w:r>
            <w:r w:rsidRPr="00A41DE7">
              <w:rPr>
                <w:lang w:val="en-US"/>
              </w:rPr>
              <w:t xml:space="preserve"> </w:t>
            </w:r>
            <w:r>
              <w:rPr>
                <w:lang w:val="en-US"/>
              </w:rPr>
              <w:t>Understand the idea of a universal</w:t>
            </w:r>
            <w:r w:rsidRPr="00A41DE7">
              <w:rPr>
                <w:lang w:val="en-US"/>
              </w:rPr>
              <w:t xml:space="preserve"> theme and </w:t>
            </w:r>
            <w:r>
              <w:rPr>
                <w:lang w:val="en-US"/>
              </w:rPr>
              <w:t>its common elements</w:t>
            </w:r>
          </w:p>
          <w:p w:rsidR="00670134" w:rsidRDefault="00670134" w:rsidP="00670134">
            <w:pPr>
              <w:pStyle w:val="NormalWeb1"/>
              <w:spacing w:before="0" w:beforeAutospacing="0" w:after="0" w:afterAutospacing="0"/>
              <w:rPr>
                <w:lang w:val="en-US"/>
              </w:rPr>
            </w:pPr>
            <w:r>
              <w:rPr>
                <w:lang w:val="en-US"/>
              </w:rPr>
              <w:t>9.13</w:t>
            </w:r>
            <w:r w:rsidRPr="00A41DE7">
              <w:rPr>
                <w:lang w:val="en-US"/>
              </w:rPr>
              <w:t xml:space="preserve"> </w:t>
            </w:r>
            <w:r>
              <w:rPr>
                <w:lang w:val="en-US"/>
              </w:rPr>
              <w:t xml:space="preserve">Understand and be able to identify and use </w:t>
            </w:r>
            <w:r w:rsidRPr="00A41DE7">
              <w:rPr>
                <w:lang w:val="en-US"/>
              </w:rPr>
              <w:t xml:space="preserve">complex literary devices </w:t>
            </w:r>
            <w:r>
              <w:rPr>
                <w:lang w:val="en-US"/>
              </w:rPr>
              <w:t>(</w:t>
            </w:r>
            <w:r w:rsidRPr="00A41DE7">
              <w:rPr>
                <w:lang w:val="en-US"/>
              </w:rPr>
              <w:t>including figurative language, imagery, allegory, and symbol</w:t>
            </w:r>
            <w:r>
              <w:rPr>
                <w:lang w:val="en-US"/>
              </w:rPr>
              <w:t xml:space="preserve">ism, and explain their appeal) </w:t>
            </w:r>
          </w:p>
          <w:p w:rsidR="00670134" w:rsidRDefault="00670134" w:rsidP="00670134">
            <w:pPr>
              <w:pStyle w:val="NormalWeb1"/>
              <w:spacing w:before="0" w:beforeAutospacing="0" w:after="0" w:afterAutospacing="0"/>
              <w:rPr>
                <w:lang w:val="en-US"/>
              </w:rPr>
            </w:pPr>
            <w:r>
              <w:rPr>
                <w:lang w:val="en-US"/>
              </w:rPr>
              <w:t>9.14 Demonstrate an understanding of</w:t>
            </w:r>
            <w:r w:rsidRPr="00A41DE7">
              <w:rPr>
                <w:lang w:val="en-US"/>
              </w:rPr>
              <w:t xml:space="preserve"> how voice, persona, and the choice of a narrator affect</w:t>
            </w:r>
            <w:ins w:id="0" w:author="Dan Olsen" w:date="2010-10-18T12:23:00Z">
              <w:r>
                <w:rPr>
                  <w:lang w:val="en-US"/>
                </w:rPr>
                <w:t xml:space="preserve"> </w:t>
              </w:r>
            </w:ins>
            <w:del w:id="1" w:author="Dan Olsen" w:date="2010-10-18T12:23:00Z">
              <w:r w:rsidRPr="00A41DE7" w:rsidDel="00554692">
                <w:rPr>
                  <w:lang w:val="en-US"/>
                </w:rPr>
                <w:delText xml:space="preserve"> </w:delText>
              </w:r>
            </w:del>
            <w:r w:rsidRPr="00A41DE7">
              <w:rPr>
                <w:lang w:val="en-US"/>
              </w:rPr>
              <w:t xml:space="preserve">characterization and the tone, </w:t>
            </w:r>
            <w:r>
              <w:rPr>
                <w:lang w:val="en-US"/>
              </w:rPr>
              <w:t>plot, and credibility of a text, and be able to identify those elements in various literary texts.</w:t>
            </w:r>
          </w:p>
          <w:p w:rsidR="00670134" w:rsidRDefault="00670134" w:rsidP="00670134">
            <w:pPr>
              <w:pStyle w:val="NormalWeb1"/>
              <w:spacing w:before="0" w:beforeAutospacing="0" w:after="0" w:afterAutospacing="0"/>
              <w:rPr>
                <w:lang w:val="en-US"/>
              </w:rPr>
            </w:pPr>
            <w:r>
              <w:rPr>
                <w:lang w:val="en-US"/>
              </w:rPr>
              <w:t>9.15 Introduction of the literary concepts of imagery, allegory and symbolism.</w:t>
            </w:r>
          </w:p>
          <w:p w:rsidR="00670134" w:rsidRDefault="00670134" w:rsidP="00670134">
            <w:pPr>
              <w:pStyle w:val="NormalWeb1"/>
              <w:spacing w:before="0" w:beforeAutospacing="0" w:after="0" w:afterAutospacing="0"/>
              <w:rPr>
                <w:lang w:val="en-US"/>
              </w:rPr>
            </w:pPr>
            <w:r>
              <w:rPr>
                <w:lang w:val="en-US"/>
              </w:rPr>
              <w:t>9.19</w:t>
            </w:r>
            <w:r w:rsidRPr="00A41DE7">
              <w:rPr>
                <w:lang w:val="en-US"/>
              </w:rPr>
              <w:t xml:space="preserve"> </w:t>
            </w:r>
            <w:r>
              <w:rPr>
                <w:lang w:val="en-US"/>
              </w:rPr>
              <w:t>Understand how to create and find a main idea, S</w:t>
            </w:r>
            <w:r w:rsidRPr="00C1182A">
              <w:rPr>
                <w:lang w:val="en-US"/>
              </w:rPr>
              <w:t>et a context for writing and engage the interest of the reader</w:t>
            </w:r>
          </w:p>
          <w:p w:rsidR="00670134" w:rsidRDefault="00670134" w:rsidP="00670134">
            <w:pPr>
              <w:pStyle w:val="NormalWeb1"/>
              <w:spacing w:before="0" w:beforeAutospacing="0" w:after="0" w:afterAutospacing="0"/>
              <w:rPr>
                <w:lang w:val="en-US"/>
              </w:rPr>
            </w:pPr>
            <w:r>
              <w:rPr>
                <w:lang w:val="en-US"/>
              </w:rPr>
              <w:t>9.26</w:t>
            </w:r>
            <w:r w:rsidRPr="00A41DE7">
              <w:rPr>
                <w:lang w:val="en-US"/>
              </w:rPr>
              <w:t xml:space="preserve"> Revise writing to improve the logic and coherence of the organization and controlling perspective, the precision of word choice, and the tone by taking into consideration the audience, purpose, and formality of the context.</w:t>
            </w:r>
          </w:p>
          <w:p w:rsidR="00670134" w:rsidRDefault="00670134" w:rsidP="00670134">
            <w:pPr>
              <w:pStyle w:val="NormalWeb1"/>
              <w:spacing w:before="0" w:beforeAutospacing="0" w:after="0" w:afterAutospacing="0"/>
              <w:rPr>
                <w:lang w:val="en-US"/>
              </w:rPr>
            </w:pPr>
            <w:r>
              <w:rPr>
                <w:lang w:val="en-US"/>
              </w:rPr>
              <w:t>9.28</w:t>
            </w:r>
            <w:r w:rsidRPr="00A41DE7">
              <w:rPr>
                <w:lang w:val="en-US"/>
              </w:rPr>
              <w:t xml:space="preserve"> Demonstrate a comprehensive grasp of the signif</w:t>
            </w:r>
            <w:r>
              <w:rPr>
                <w:lang w:val="en-US"/>
              </w:rPr>
              <w:t>icant ideas of literary works.</w:t>
            </w:r>
            <w:r>
              <w:rPr>
                <w:lang w:val="en-US"/>
              </w:rPr>
              <w:br/>
              <w:t>9.30 Write a persuasive composition that presents a side of an argument using facts and details to support it and offering a challenge to the readers at the end</w:t>
            </w:r>
          </w:p>
          <w:p w:rsidR="00670134" w:rsidRDefault="00670134" w:rsidP="00670134">
            <w:pPr>
              <w:pStyle w:val="NormalWeb1"/>
              <w:spacing w:before="0" w:beforeAutospacing="0" w:after="0" w:afterAutospacing="0"/>
              <w:rPr>
                <w:lang w:val="en-US"/>
              </w:rPr>
            </w:pPr>
            <w:r>
              <w:rPr>
                <w:lang w:val="en-US"/>
              </w:rPr>
              <w:t>9.31 Create compositions with the following format: a catchy introduction, a restatement of the question, three supporting details with specific examples, a conclusion that offers an opinion, a</w:t>
            </w:r>
            <w:ins w:id="2" w:author="Dan Olsen" w:date="2010-10-18T14:18:00Z">
              <w:r>
                <w:rPr>
                  <w:lang w:val="en-US"/>
                </w:rPr>
                <w:t xml:space="preserve"> </w:t>
              </w:r>
            </w:ins>
            <w:r>
              <w:rPr>
                <w:lang w:val="en-US"/>
              </w:rPr>
              <w:t>suggestion, an</w:t>
            </w:r>
            <w:ins w:id="3" w:author="Dan Olsen" w:date="2010-10-18T14:18:00Z">
              <w:r>
                <w:rPr>
                  <w:lang w:val="en-US"/>
                </w:rPr>
                <w:t xml:space="preserve"> </w:t>
              </w:r>
            </w:ins>
            <w:r>
              <w:rPr>
                <w:lang w:val="en-US"/>
              </w:rPr>
              <w:t>alternative, and something to leaves the reader thinking; write without using "I" except in the conclusion.</w:t>
            </w:r>
          </w:p>
          <w:p w:rsidR="00670134" w:rsidRDefault="00670134" w:rsidP="00670134">
            <w:pPr>
              <w:pStyle w:val="NormalWeb1"/>
              <w:spacing w:before="0" w:beforeAutospacing="0" w:after="0" w:afterAutospacing="0"/>
              <w:rPr>
                <w:lang w:val="en-US"/>
              </w:rPr>
            </w:pPr>
            <w:r>
              <w:rPr>
                <w:lang w:val="en-US"/>
              </w:rPr>
              <w:t>9.35</w:t>
            </w:r>
            <w:r w:rsidRPr="00A41DE7">
              <w:rPr>
                <w:lang w:val="en-US"/>
              </w:rPr>
              <w:t xml:space="preserve"> Identify and correctly use </w:t>
            </w:r>
            <w:r>
              <w:rPr>
                <w:lang w:val="en-US"/>
              </w:rPr>
              <w:t>independent and dependent clauses; use correct sentence structure</w:t>
            </w:r>
          </w:p>
          <w:p w:rsidR="00670134" w:rsidRDefault="00670134" w:rsidP="00670134">
            <w:pPr>
              <w:pStyle w:val="NormalWeb1"/>
              <w:spacing w:before="0" w:beforeAutospacing="0" w:after="0" w:afterAutospacing="0"/>
              <w:rPr>
                <w:lang w:val="en-US"/>
              </w:rPr>
            </w:pPr>
            <w:r>
              <w:rPr>
                <w:lang w:val="en-US"/>
              </w:rPr>
              <w:t>9.36 Review and practice subject-verb agreement, pronoun agreement, second language learner problems, time and order prepositions, correct comma usage</w:t>
            </w:r>
          </w:p>
          <w:p w:rsidR="00670134" w:rsidRDefault="00670134" w:rsidP="00670134">
            <w:pPr>
              <w:pStyle w:val="NormalWeb1"/>
              <w:spacing w:before="0" w:beforeAutospacing="0" w:after="0" w:afterAutospacing="0"/>
              <w:rPr>
                <w:lang w:val="en-US"/>
              </w:rPr>
            </w:pPr>
            <w:r>
              <w:rPr>
                <w:lang w:val="en-US"/>
              </w:rPr>
              <w:t>9.37</w:t>
            </w:r>
            <w:r w:rsidRPr="00A41DE7">
              <w:rPr>
                <w:lang w:val="en-US"/>
              </w:rPr>
              <w:t xml:space="preserve"> Understand sentence construction </w:t>
            </w:r>
            <w:r>
              <w:rPr>
                <w:lang w:val="en-US"/>
              </w:rPr>
              <w:t>and consistency of verb tenses</w:t>
            </w:r>
            <w:r w:rsidRPr="00A41DE7">
              <w:rPr>
                <w:lang w:val="en-US"/>
              </w:rPr>
              <w:t>.</w:t>
            </w:r>
          </w:p>
          <w:p w:rsidR="00670134" w:rsidRDefault="00670134" w:rsidP="00670134">
            <w:pPr>
              <w:pStyle w:val="NormalWeb1"/>
              <w:spacing w:before="0" w:beforeAutospacing="0" w:after="0" w:afterAutospacing="0"/>
              <w:rPr>
                <w:lang w:val="en-US"/>
              </w:rPr>
            </w:pPr>
            <w:r>
              <w:rPr>
                <w:lang w:val="en-US"/>
              </w:rPr>
              <w:lastRenderedPageBreak/>
              <w:t>9.38 D</w:t>
            </w:r>
            <w:r w:rsidRPr="001338D7">
              <w:rPr>
                <w:lang w:val="en-US"/>
              </w:rPr>
              <w:t>emonstrate understanding and control of the rules of Standard American English, realizing that usage involves the appropriate</w:t>
            </w:r>
            <w:r>
              <w:rPr>
                <w:lang w:val="en-US"/>
              </w:rPr>
              <w:t xml:space="preserve"> </w:t>
            </w:r>
            <w:r w:rsidRPr="001338D7">
              <w:rPr>
                <w:lang w:val="en-US"/>
              </w:rPr>
              <w:t>application of conventions and grammar in both written and spoken formats</w:t>
            </w:r>
          </w:p>
          <w:p w:rsidR="00670134" w:rsidRDefault="00670134" w:rsidP="00670134">
            <w:pPr>
              <w:pStyle w:val="NormalWeb1"/>
              <w:spacing w:before="0" w:beforeAutospacing="0" w:after="0" w:afterAutospacing="0"/>
              <w:rPr>
                <w:lang w:val="en-US"/>
              </w:rPr>
            </w:pPr>
            <w:r>
              <w:rPr>
                <w:lang w:val="en-US"/>
              </w:rPr>
              <w:t>9.40 U</w:t>
            </w:r>
            <w:r w:rsidRPr="003B657E">
              <w:rPr>
                <w:lang w:val="en-US"/>
              </w:rPr>
              <w:t>se writing handbooks, grammar checkers, and references to edit usage and mechanics</w:t>
            </w:r>
          </w:p>
          <w:p w:rsidR="00670134" w:rsidRDefault="00670134" w:rsidP="00670134">
            <w:pPr>
              <w:pStyle w:val="NormalWeb1"/>
              <w:spacing w:before="0" w:beforeAutospacing="0" w:after="0" w:afterAutospacing="0"/>
              <w:rPr>
                <w:lang w:val="en-US"/>
              </w:rPr>
            </w:pPr>
            <w:r>
              <w:rPr>
                <w:lang w:val="en-US"/>
              </w:rPr>
              <w:t>9.41 Use</w:t>
            </w:r>
            <w:r w:rsidRPr="003B657E">
              <w:rPr>
                <w:lang w:val="en-US"/>
              </w:rPr>
              <w:t xml:space="preserve"> a variety of sentence types in writing (e.g., simple, compound, complex, and compound-complex sentences)</w:t>
            </w:r>
          </w:p>
          <w:p w:rsidR="00670134" w:rsidRDefault="00670134" w:rsidP="00670134">
            <w:pPr>
              <w:pStyle w:val="NormalWeb1"/>
              <w:spacing w:before="0" w:beforeAutospacing="0" w:after="0" w:afterAutospacing="0"/>
              <w:rPr>
                <w:lang w:val="en-US"/>
              </w:rPr>
            </w:pPr>
            <w:r>
              <w:rPr>
                <w:lang w:val="en-US"/>
              </w:rPr>
              <w:t>9.42</w:t>
            </w:r>
            <w:r w:rsidRPr="00A41DE7">
              <w:rPr>
                <w:lang w:val="en-US"/>
              </w:rPr>
              <w:t xml:space="preserve"> Formulate judgments about the ideas under discussion and </w:t>
            </w:r>
            <w:r>
              <w:rPr>
                <w:lang w:val="en-US"/>
              </w:rPr>
              <w:t>be able to discuss those in the classroom environment</w:t>
            </w:r>
          </w:p>
          <w:p w:rsidR="00670134" w:rsidRPr="00DA6DAB" w:rsidRDefault="00670134" w:rsidP="00670134">
            <w:pPr>
              <w:pStyle w:val="NormalWeb1"/>
              <w:spacing w:before="0" w:beforeAutospacing="0" w:after="0" w:afterAutospacing="0"/>
              <w:rPr>
                <w:rStyle w:val="Emphasis"/>
                <w:rFonts w:cs="Arial"/>
                <w:i w:val="0"/>
                <w:lang w:val="en-US"/>
              </w:rPr>
            </w:pPr>
            <w:r>
              <w:rPr>
                <w:rStyle w:val="Emphasis"/>
                <w:rFonts w:cs="Arial"/>
                <w:i w:val="0"/>
                <w:lang w:val="en-US"/>
              </w:rPr>
              <w:t>9.44 F</w:t>
            </w:r>
            <w:r w:rsidRPr="00DA6DAB">
              <w:rPr>
                <w:rStyle w:val="Emphasis"/>
                <w:rFonts w:cs="Arial"/>
                <w:i w:val="0"/>
                <w:lang w:val="en-US"/>
              </w:rPr>
              <w:t>ormulate reasoned judgments and respond effectively to written and oral communication (text and media – [e.g., television, radio,</w:t>
            </w:r>
            <w:r>
              <w:rPr>
                <w:rStyle w:val="Emphasis"/>
                <w:rFonts w:cs="Arial"/>
                <w:i w:val="0"/>
                <w:lang w:val="en-US"/>
              </w:rPr>
              <w:t xml:space="preserve"> </w:t>
            </w:r>
            <w:r w:rsidRPr="00DA6DAB">
              <w:rPr>
                <w:rStyle w:val="Emphasis"/>
                <w:rFonts w:cs="Arial"/>
                <w:i w:val="0"/>
                <w:lang w:val="en-US"/>
              </w:rPr>
              <w:t>film productions, and electronic media])</w:t>
            </w:r>
          </w:p>
          <w:p w:rsidR="00670134" w:rsidRDefault="00670134" w:rsidP="00670134">
            <w:pPr>
              <w:pStyle w:val="NormalWeb1"/>
              <w:spacing w:before="0" w:beforeAutospacing="0" w:after="0" w:afterAutospacing="0"/>
              <w:rPr>
                <w:lang w:val="en-US"/>
              </w:rPr>
            </w:pPr>
            <w:r>
              <w:rPr>
                <w:lang w:val="en-US"/>
              </w:rPr>
              <w:t>9.46</w:t>
            </w:r>
            <w:r w:rsidRPr="00A41DE7">
              <w:rPr>
                <w:lang w:val="en-US"/>
              </w:rPr>
              <w:t xml:space="preserve"> </w:t>
            </w:r>
            <w:r>
              <w:rPr>
                <w:lang w:val="en-US"/>
              </w:rPr>
              <w:t>Demonstrate</w:t>
            </w:r>
            <w:r w:rsidRPr="00A41DE7">
              <w:rPr>
                <w:lang w:val="en-US"/>
              </w:rPr>
              <w:t xml:space="preserve"> how language and delivery affect the mood and tone of the oral communication and</w:t>
            </w:r>
            <w:r>
              <w:rPr>
                <w:lang w:val="en-US"/>
              </w:rPr>
              <w:t xml:space="preserve"> make an impact on the audience</w:t>
            </w:r>
          </w:p>
          <w:p w:rsidR="00F54E41" w:rsidRDefault="00670134" w:rsidP="00080B63">
            <w:pPr>
              <w:pStyle w:val="NormalWeb1"/>
              <w:spacing w:before="0" w:beforeAutospacing="0" w:after="0" w:afterAutospacing="0"/>
              <w:rPr>
                <w:lang w:val="en-US"/>
              </w:rPr>
            </w:pPr>
            <w:r>
              <w:rPr>
                <w:lang w:val="en-US"/>
              </w:rPr>
              <w:t xml:space="preserve">9.47 Evaluate </w:t>
            </w:r>
            <w:r w:rsidRPr="00A41DE7">
              <w:rPr>
                <w:lang w:val="en-US"/>
              </w:rPr>
              <w:t>the clari</w:t>
            </w:r>
            <w:r>
              <w:rPr>
                <w:lang w:val="en-US"/>
              </w:rPr>
              <w:t>ty, quality, effectiveness, and believability</w:t>
            </w:r>
            <w:r w:rsidRPr="00A41DE7">
              <w:rPr>
                <w:lang w:val="en-US"/>
              </w:rPr>
              <w:t xml:space="preserve"> </w:t>
            </w:r>
            <w:r>
              <w:rPr>
                <w:lang w:val="en-US"/>
              </w:rPr>
              <w:t xml:space="preserve">of a speaker's important points from a variety of sources </w:t>
            </w:r>
            <w:del w:id="4" w:author="Dan Olsen" w:date="2010-10-18T14:52:00Z">
              <w:r w:rsidDel="007345B7">
                <w:rPr>
                  <w:lang w:val="en-US"/>
                </w:rPr>
                <w:delText>.</w:delText>
              </w:r>
            </w:del>
            <w:r>
              <w:rPr>
                <w:lang w:val="en-US"/>
              </w:rPr>
              <w:t xml:space="preserve">(podcasts, other recorded speeches, political </w:t>
            </w:r>
            <w:proofErr w:type="gramStart"/>
            <w:r>
              <w:rPr>
                <w:lang w:val="en-US"/>
              </w:rPr>
              <w:t>candidates</w:t>
            </w:r>
            <w:proofErr w:type="gramEnd"/>
            <w:r>
              <w:rPr>
                <w:lang w:val="en-US"/>
              </w:rPr>
              <w:t xml:space="preserve"> campaign ads.</w:t>
            </w:r>
          </w:p>
          <w:p w:rsidR="00670134" w:rsidRDefault="00670134" w:rsidP="00080B63">
            <w:pPr>
              <w:pStyle w:val="NormalWeb1"/>
              <w:spacing w:before="0" w:beforeAutospacing="0" w:after="0" w:afterAutospacing="0"/>
              <w:rPr>
                <w:lang w:val="en-US"/>
              </w:rPr>
            </w:pPr>
            <w:r>
              <w:rPr>
                <w:lang w:val="en-US"/>
              </w:rPr>
              <w:t>9.52</w:t>
            </w:r>
            <w:r w:rsidRPr="00A41DE7">
              <w:rPr>
                <w:lang w:val="en-US"/>
              </w:rPr>
              <w:t xml:space="preserve"> Deliv</w:t>
            </w:r>
            <w:r>
              <w:rPr>
                <w:lang w:val="en-US"/>
              </w:rPr>
              <w:t>er oral responses to literature through class discussions; be able to support opinions with fact</w:t>
            </w:r>
          </w:p>
          <w:p w:rsidR="00670134" w:rsidRPr="009E6466" w:rsidRDefault="00670134" w:rsidP="00080B63">
            <w:pPr>
              <w:pStyle w:val="NormalWeb1"/>
              <w:spacing w:before="0" w:beforeAutospacing="0" w:after="0" w:afterAutospacing="0"/>
              <w:rPr>
                <w:lang w:val="en-US"/>
              </w:rPr>
            </w:pPr>
            <w:r>
              <w:rPr>
                <w:lang w:val="en-US"/>
              </w:rPr>
              <w:t>9.55. R</w:t>
            </w:r>
            <w:r w:rsidRPr="00A46734">
              <w:rPr>
                <w:lang w:val="en-US"/>
              </w:rPr>
              <w:t>ead with a rhythm, flow, and meter that sounds like everyday speech</w:t>
            </w:r>
          </w:p>
        </w:tc>
      </w:tr>
      <w:tr w:rsidR="00C12B78" w:rsidRPr="00D83F69" w:rsidTr="00562121">
        <w:tc>
          <w:tcPr>
            <w:tcW w:w="4390"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lastRenderedPageBreak/>
              <w:t>Essential questions:</w:t>
            </w:r>
          </w:p>
          <w:p w:rsidR="00C60DEC" w:rsidRDefault="00C60DEC" w:rsidP="00C60DEC">
            <w:pPr>
              <w:numPr>
                <w:ilvl w:val="0"/>
                <w:numId w:val="1"/>
              </w:numPr>
              <w:rPr>
                <w:rFonts w:ascii="Arial" w:hAnsi="Arial" w:cs="Arial"/>
              </w:rPr>
            </w:pPr>
            <w:r>
              <w:rPr>
                <w:rFonts w:ascii="Arial" w:hAnsi="Arial" w:cs="Arial"/>
              </w:rPr>
              <w:t xml:space="preserve">How do the themes of </w:t>
            </w:r>
            <w:r>
              <w:rPr>
                <w:rFonts w:ascii="Arial" w:hAnsi="Arial" w:cs="Arial"/>
                <w:u w:val="single"/>
              </w:rPr>
              <w:t xml:space="preserve">The </w:t>
            </w:r>
            <w:r w:rsidRPr="00C60DEC">
              <w:rPr>
                <w:rFonts w:ascii="Arial" w:hAnsi="Arial" w:cs="Arial"/>
                <w:u w:val="single"/>
              </w:rPr>
              <w:t>Outsiders</w:t>
            </w:r>
            <w:r>
              <w:rPr>
                <w:rFonts w:ascii="Arial" w:hAnsi="Arial" w:cs="Arial"/>
              </w:rPr>
              <w:t xml:space="preserve"> relate to our lives today?</w:t>
            </w:r>
          </w:p>
          <w:p w:rsidR="00C60DEC" w:rsidRDefault="00C2671D" w:rsidP="00C60DEC">
            <w:pPr>
              <w:numPr>
                <w:ilvl w:val="0"/>
                <w:numId w:val="1"/>
              </w:numPr>
              <w:rPr>
                <w:rFonts w:ascii="Arial" w:hAnsi="Arial" w:cs="Arial"/>
              </w:rPr>
            </w:pPr>
            <w:r>
              <w:rPr>
                <w:rFonts w:ascii="Arial" w:hAnsi="Arial" w:cs="Arial"/>
              </w:rPr>
              <w:t>How does the novel</w:t>
            </w:r>
            <w:r w:rsidR="00C60DEC">
              <w:rPr>
                <w:rFonts w:ascii="Arial" w:hAnsi="Arial" w:cs="Arial"/>
              </w:rPr>
              <w:t xml:space="preserve"> </w:t>
            </w:r>
            <w:r>
              <w:rPr>
                <w:rFonts w:ascii="Arial" w:hAnsi="Arial" w:cs="Arial"/>
              </w:rPr>
              <w:t xml:space="preserve">successfully represent </w:t>
            </w:r>
            <w:r w:rsidR="00C60DEC">
              <w:rPr>
                <w:rFonts w:ascii="Arial" w:hAnsi="Arial" w:cs="Arial"/>
              </w:rPr>
              <w:t xml:space="preserve">multiple </w:t>
            </w:r>
            <w:r>
              <w:rPr>
                <w:rFonts w:ascii="Arial" w:hAnsi="Arial" w:cs="Arial"/>
              </w:rPr>
              <w:t>characters developing over the course of the story?</w:t>
            </w:r>
          </w:p>
          <w:p w:rsidR="00C60DEC" w:rsidRDefault="00C60DEC" w:rsidP="00C60DEC">
            <w:pPr>
              <w:numPr>
                <w:ilvl w:val="0"/>
                <w:numId w:val="1"/>
              </w:numPr>
              <w:rPr>
                <w:rFonts w:ascii="Arial" w:hAnsi="Arial" w:cs="Arial"/>
              </w:rPr>
            </w:pPr>
            <w:r>
              <w:rPr>
                <w:rFonts w:ascii="Arial" w:hAnsi="Arial" w:cs="Arial"/>
              </w:rPr>
              <w:t xml:space="preserve">How do all the elements of short fiction that we have learned apply </w:t>
            </w:r>
            <w:r w:rsidR="00C2671D">
              <w:rPr>
                <w:rFonts w:ascii="Arial" w:hAnsi="Arial" w:cs="Arial"/>
              </w:rPr>
              <w:t xml:space="preserve">to </w:t>
            </w:r>
            <w:r w:rsidR="00C2671D">
              <w:rPr>
                <w:rFonts w:ascii="Arial" w:hAnsi="Arial" w:cs="Arial"/>
                <w:u w:val="single"/>
              </w:rPr>
              <w:t>The Outsiders</w:t>
            </w:r>
            <w:r w:rsidR="00C2671D">
              <w:rPr>
                <w:rFonts w:ascii="Arial" w:hAnsi="Arial" w:cs="Arial"/>
              </w:rPr>
              <w:t>?</w:t>
            </w:r>
          </w:p>
          <w:p w:rsidR="00C2671D" w:rsidRDefault="00C2671D" w:rsidP="00C60DEC">
            <w:pPr>
              <w:numPr>
                <w:ilvl w:val="0"/>
                <w:numId w:val="1"/>
              </w:numPr>
              <w:rPr>
                <w:rFonts w:ascii="Arial" w:hAnsi="Arial" w:cs="Arial"/>
              </w:rPr>
            </w:pPr>
            <w:r>
              <w:rPr>
                <w:rFonts w:ascii="Arial" w:hAnsi="Arial" w:cs="Arial"/>
              </w:rPr>
              <w:t>How does the author use symbolism to deepen the meaning of the characters and events?</w:t>
            </w:r>
          </w:p>
          <w:p w:rsidR="00C2671D" w:rsidRDefault="00C60DEC" w:rsidP="00C2671D">
            <w:pPr>
              <w:numPr>
                <w:ilvl w:val="0"/>
                <w:numId w:val="1"/>
              </w:numPr>
              <w:rPr>
                <w:rFonts w:ascii="Arial" w:hAnsi="Arial" w:cs="Arial"/>
              </w:rPr>
            </w:pPr>
            <w:r>
              <w:rPr>
                <w:rFonts w:ascii="Arial" w:hAnsi="Arial" w:cs="Arial"/>
              </w:rPr>
              <w:t>What techniques can we develop to practice acquiring and retaining new vocabulary words?</w:t>
            </w:r>
          </w:p>
          <w:p w:rsidR="00C2671D" w:rsidRPr="00C2671D" w:rsidRDefault="00C2671D" w:rsidP="00C2671D">
            <w:pPr>
              <w:numPr>
                <w:ilvl w:val="0"/>
                <w:numId w:val="1"/>
              </w:numPr>
              <w:rPr>
                <w:rFonts w:ascii="Arial" w:hAnsi="Arial" w:cs="Arial"/>
              </w:rPr>
            </w:pPr>
            <w:r>
              <w:rPr>
                <w:rFonts w:ascii="Arial" w:hAnsi="Arial" w:cs="Arial"/>
              </w:rPr>
              <w:t xml:space="preserve">What is the correct procedure to </w:t>
            </w:r>
            <w:r w:rsidR="00F357DB">
              <w:rPr>
                <w:rFonts w:ascii="Arial" w:hAnsi="Arial" w:cs="Arial"/>
              </w:rPr>
              <w:t xml:space="preserve">outline, write, share and edit </w:t>
            </w:r>
            <w:r>
              <w:rPr>
                <w:rFonts w:ascii="Arial" w:hAnsi="Arial" w:cs="Arial"/>
              </w:rPr>
              <w:t>a literary analysis essay</w:t>
            </w:r>
            <w:r w:rsidR="007D4FE0">
              <w:rPr>
                <w:rFonts w:ascii="Arial" w:hAnsi="Arial" w:cs="Arial"/>
              </w:rPr>
              <w:t xml:space="preserve"> on a universal theme</w:t>
            </w:r>
            <w:r>
              <w:rPr>
                <w:rFonts w:ascii="Arial" w:hAnsi="Arial" w:cs="Arial"/>
              </w:rPr>
              <w:t xml:space="preserve">? </w:t>
            </w:r>
            <w:r w:rsidRPr="00C2671D">
              <w:rPr>
                <w:rFonts w:ascii="Arial" w:hAnsi="Arial" w:cs="Arial"/>
              </w:rPr>
              <w:t xml:space="preserve"> </w:t>
            </w:r>
          </w:p>
          <w:p w:rsidR="00C60DEC" w:rsidRPr="00C60DEC" w:rsidRDefault="00C60DEC" w:rsidP="00C60DEC">
            <w:pPr>
              <w:numPr>
                <w:ilvl w:val="0"/>
                <w:numId w:val="1"/>
              </w:numPr>
              <w:rPr>
                <w:rFonts w:ascii="Arial" w:hAnsi="Arial" w:cs="Arial"/>
              </w:rPr>
            </w:pPr>
            <w:r>
              <w:rPr>
                <w:rFonts w:ascii="Arial" w:hAnsi="Arial" w:cs="Arial"/>
              </w:rPr>
              <w:t>What does the music of a particular time period tell us about the ideas and issues that the people of the time dealt with?</w:t>
            </w:r>
          </w:p>
        </w:tc>
        <w:tc>
          <w:tcPr>
            <w:tcW w:w="5216"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t>Expected language:</w:t>
            </w:r>
          </w:p>
          <w:p w:rsidR="00C12B78" w:rsidRPr="001B323A" w:rsidRDefault="00C2671D" w:rsidP="0095750E">
            <w:pPr>
              <w:rPr>
                <w:rFonts w:ascii="Arial" w:hAnsi="Arial" w:cs="Arial"/>
              </w:rPr>
            </w:pPr>
            <w:r>
              <w:rPr>
                <w:rFonts w:ascii="Arial" w:hAnsi="Arial" w:cs="Arial"/>
              </w:rPr>
              <w:t>Novel, plot,</w:t>
            </w:r>
            <w:r w:rsidR="0095750E">
              <w:rPr>
                <w:rFonts w:ascii="Arial" w:hAnsi="Arial" w:cs="Arial"/>
              </w:rPr>
              <w:t xml:space="preserve"> conflict,</w:t>
            </w:r>
            <w:r>
              <w:rPr>
                <w:rFonts w:ascii="Arial" w:hAnsi="Arial" w:cs="Arial"/>
              </w:rPr>
              <w:t xml:space="preserve"> </w:t>
            </w:r>
            <w:r w:rsidR="00F357DB">
              <w:rPr>
                <w:rFonts w:ascii="Arial" w:hAnsi="Arial" w:cs="Arial"/>
              </w:rPr>
              <w:t xml:space="preserve">introduction, rising action, climax, resolution, </w:t>
            </w:r>
            <w:r>
              <w:rPr>
                <w:rFonts w:ascii="Arial" w:hAnsi="Arial" w:cs="Arial"/>
              </w:rPr>
              <w:t xml:space="preserve">character development, historical setting, historical context, symbolism, </w:t>
            </w:r>
            <w:r w:rsidR="00F357DB">
              <w:rPr>
                <w:rFonts w:ascii="Arial" w:hAnsi="Arial" w:cs="Arial"/>
              </w:rPr>
              <w:t>1</w:t>
            </w:r>
            <w:r w:rsidR="00F357DB" w:rsidRPr="00F357DB">
              <w:rPr>
                <w:rFonts w:ascii="Arial" w:hAnsi="Arial" w:cs="Arial"/>
                <w:vertAlign w:val="superscript"/>
              </w:rPr>
              <w:t>st</w:t>
            </w:r>
            <w:r w:rsidR="00F357DB">
              <w:rPr>
                <w:rFonts w:ascii="Arial" w:hAnsi="Arial" w:cs="Arial"/>
              </w:rPr>
              <w:t xml:space="preserve"> person narrative, </w:t>
            </w:r>
            <w:r>
              <w:rPr>
                <w:rFonts w:ascii="Arial" w:hAnsi="Arial" w:cs="Arial"/>
              </w:rPr>
              <w:t>style, juvenile delinquent, greaser, social, country</w:t>
            </w:r>
            <w:r w:rsidR="00F94DAE">
              <w:rPr>
                <w:rFonts w:ascii="Arial" w:hAnsi="Arial" w:cs="Arial"/>
              </w:rPr>
              <w:t xml:space="preserve"> music</w:t>
            </w:r>
            <w:r>
              <w:rPr>
                <w:rFonts w:ascii="Arial" w:hAnsi="Arial" w:cs="Arial"/>
              </w:rPr>
              <w:t xml:space="preserve">, rock and roll, </w:t>
            </w:r>
            <w:proofErr w:type="spellStart"/>
            <w:r>
              <w:rPr>
                <w:rFonts w:ascii="Arial" w:hAnsi="Arial" w:cs="Arial"/>
              </w:rPr>
              <w:t>british</w:t>
            </w:r>
            <w:proofErr w:type="spellEnd"/>
            <w:r>
              <w:rPr>
                <w:rFonts w:ascii="Arial" w:hAnsi="Arial" w:cs="Arial"/>
              </w:rPr>
              <w:t xml:space="preserve"> invasion,</w:t>
            </w:r>
            <w:r w:rsidR="00F357DB">
              <w:rPr>
                <w:rFonts w:ascii="Arial" w:hAnsi="Arial" w:cs="Arial"/>
              </w:rPr>
              <w:t xml:space="preserve"> word context,</w:t>
            </w:r>
            <w:r>
              <w:rPr>
                <w:rFonts w:ascii="Arial" w:hAnsi="Arial" w:cs="Arial"/>
              </w:rPr>
              <w:t xml:space="preserve"> </w:t>
            </w:r>
            <w:r w:rsidR="00F357DB">
              <w:rPr>
                <w:rFonts w:ascii="Arial" w:hAnsi="Arial" w:cs="Arial"/>
              </w:rPr>
              <w:t xml:space="preserve">catchy intro, thesis statement, topic sentence, body paragraph, quotations, evidence / support, </w:t>
            </w:r>
            <w:r w:rsidR="007D4FE0">
              <w:rPr>
                <w:rFonts w:ascii="Arial" w:hAnsi="Arial" w:cs="Arial"/>
              </w:rPr>
              <w:t>theme</w:t>
            </w:r>
          </w:p>
        </w:tc>
      </w:tr>
      <w:tr w:rsidR="00C12B78" w:rsidRPr="0032518B" w:rsidTr="0032518B">
        <w:trPr>
          <w:trHeight w:val="854"/>
        </w:trPr>
        <w:tc>
          <w:tcPr>
            <w:tcW w:w="9606" w:type="dxa"/>
            <w:gridSpan w:val="2"/>
            <w:shd w:val="clear" w:color="auto" w:fill="D9D9D9"/>
            <w:vAlign w:val="center"/>
          </w:tcPr>
          <w:p w:rsidR="00C12B78" w:rsidRPr="0032518B" w:rsidRDefault="00C12B78" w:rsidP="00D83F69">
            <w:pPr>
              <w:jc w:val="center"/>
              <w:rPr>
                <w:rFonts w:ascii="Arial" w:hAnsi="Arial" w:cs="Arial"/>
                <w:b/>
                <w:sz w:val="20"/>
                <w:szCs w:val="20"/>
              </w:rPr>
            </w:pPr>
            <w:r w:rsidRPr="0032518B">
              <w:rPr>
                <w:rFonts w:ascii="Arial" w:hAnsi="Arial" w:cs="Arial"/>
                <w:b/>
                <w:sz w:val="20"/>
                <w:szCs w:val="20"/>
              </w:rPr>
              <w:t>STAGE 2 – ASSESSMENT EVIDENCE</w:t>
            </w:r>
          </w:p>
          <w:p w:rsidR="00C12B78" w:rsidRPr="0032518B" w:rsidRDefault="00C12B78" w:rsidP="00C12B78">
            <w:pPr>
              <w:rPr>
                <w:rFonts w:ascii="Arial" w:hAnsi="Arial" w:cs="Arial"/>
                <w:sz w:val="20"/>
                <w:szCs w:val="20"/>
              </w:rPr>
            </w:pPr>
            <w:r w:rsidRPr="0032518B">
              <w:rPr>
                <w:rFonts w:ascii="Arial" w:hAnsi="Arial" w:cs="Arial"/>
                <w:sz w:val="20"/>
                <w:szCs w:val="20"/>
              </w:rPr>
              <w:t>List performance tasks or project, quizzes, graded assignments, prompts, etc.</w:t>
            </w:r>
            <w:r w:rsidRPr="0032518B">
              <w:rPr>
                <w:sz w:val="20"/>
                <w:szCs w:val="20"/>
              </w:rPr>
              <w:t xml:space="preserve"> </w:t>
            </w:r>
            <w:r w:rsidRPr="0032518B">
              <w:rPr>
                <w:rFonts w:ascii="Arial" w:hAnsi="Arial" w:cs="Arial"/>
                <w:sz w:val="20"/>
                <w:szCs w:val="20"/>
              </w:rPr>
              <w:t xml:space="preserve">Include the rubrics you use to evaluate the performance tasks.  </w:t>
            </w:r>
          </w:p>
        </w:tc>
      </w:tr>
      <w:tr w:rsidR="00C12B78" w:rsidRPr="00D83F69" w:rsidTr="00562121">
        <w:tc>
          <w:tcPr>
            <w:tcW w:w="9606" w:type="dxa"/>
            <w:gridSpan w:val="2"/>
            <w:tcBorders>
              <w:bottom w:val="single" w:sz="4" w:space="0" w:color="auto"/>
            </w:tcBorders>
          </w:tcPr>
          <w:p w:rsidR="00C60DEC" w:rsidRDefault="00C60DEC" w:rsidP="002C2987">
            <w:pPr>
              <w:rPr>
                <w:rFonts w:ascii="Arial" w:hAnsi="Arial" w:cs="Arial"/>
              </w:rPr>
            </w:pPr>
            <w:r>
              <w:rPr>
                <w:rFonts w:ascii="Arial" w:hAnsi="Arial" w:cs="Arial"/>
              </w:rPr>
              <w:t>Theme Anticipation Group Discussion Activity</w:t>
            </w:r>
            <w:r w:rsidR="004C2404">
              <w:rPr>
                <w:rFonts w:ascii="Arial" w:hAnsi="Arial" w:cs="Arial"/>
              </w:rPr>
              <w:t xml:space="preserve"> (attached)</w:t>
            </w:r>
          </w:p>
          <w:p w:rsidR="00C60DEC" w:rsidRDefault="00C60DEC" w:rsidP="002C2987">
            <w:pPr>
              <w:rPr>
                <w:rFonts w:ascii="Arial" w:hAnsi="Arial" w:cs="Arial"/>
              </w:rPr>
            </w:pPr>
            <w:r>
              <w:rPr>
                <w:rFonts w:ascii="Arial" w:hAnsi="Arial" w:cs="Arial"/>
              </w:rPr>
              <w:t>Character Analysis Charts</w:t>
            </w:r>
            <w:r w:rsidR="004C2404">
              <w:rPr>
                <w:rFonts w:ascii="Arial" w:hAnsi="Arial" w:cs="Arial"/>
              </w:rPr>
              <w:t xml:space="preserve"> (attached)</w:t>
            </w:r>
          </w:p>
          <w:p w:rsidR="00C12B78" w:rsidRDefault="00C60DEC" w:rsidP="002C2987">
            <w:pPr>
              <w:rPr>
                <w:rFonts w:ascii="Arial" w:hAnsi="Arial" w:cs="Arial"/>
              </w:rPr>
            </w:pPr>
            <w:r>
              <w:rPr>
                <w:rFonts w:ascii="Arial" w:hAnsi="Arial" w:cs="Arial"/>
              </w:rPr>
              <w:t>Cherry Valance Letter</w:t>
            </w:r>
            <w:r w:rsidR="004C2404">
              <w:rPr>
                <w:rFonts w:ascii="Arial" w:hAnsi="Arial" w:cs="Arial"/>
              </w:rPr>
              <w:t xml:space="preserve"> </w:t>
            </w:r>
            <w:r w:rsidR="004E1306">
              <w:rPr>
                <w:rFonts w:ascii="Arial" w:hAnsi="Arial" w:cs="Arial"/>
              </w:rPr>
              <w:t>Assignment</w:t>
            </w:r>
            <w:ins w:id="5" w:author="C2" w:date="2012-04-12T09:38:00Z">
              <w:r w:rsidR="00D50E82">
                <w:rPr>
                  <w:rFonts w:ascii="Arial" w:hAnsi="Arial" w:cs="Arial"/>
                </w:rPr>
                <w:t xml:space="preserve"> and error correction assignment </w:t>
              </w:r>
            </w:ins>
            <w:r w:rsidR="004C2404">
              <w:rPr>
                <w:rFonts w:ascii="Arial" w:hAnsi="Arial" w:cs="Arial"/>
              </w:rPr>
              <w:t>(attached)</w:t>
            </w:r>
          </w:p>
          <w:p w:rsidR="00C60DEC" w:rsidRDefault="00C60DEC" w:rsidP="002C2987">
            <w:pPr>
              <w:rPr>
                <w:rFonts w:ascii="Arial" w:hAnsi="Arial" w:cs="Arial"/>
              </w:rPr>
            </w:pPr>
            <w:r>
              <w:rPr>
                <w:rFonts w:ascii="Arial" w:hAnsi="Arial" w:cs="Arial"/>
              </w:rPr>
              <w:lastRenderedPageBreak/>
              <w:t>Review Questions</w:t>
            </w:r>
            <w:r w:rsidR="004C2404">
              <w:rPr>
                <w:rFonts w:ascii="Arial" w:hAnsi="Arial" w:cs="Arial"/>
              </w:rPr>
              <w:t xml:space="preserve"> (attached)</w:t>
            </w:r>
          </w:p>
          <w:p w:rsidR="00C60DEC" w:rsidRDefault="00C60DEC" w:rsidP="002C2987">
            <w:pPr>
              <w:rPr>
                <w:rFonts w:ascii="Arial" w:hAnsi="Arial" w:cs="Arial"/>
              </w:rPr>
            </w:pPr>
            <w:r>
              <w:rPr>
                <w:rFonts w:ascii="Arial" w:hAnsi="Arial" w:cs="Arial"/>
              </w:rPr>
              <w:t>Vocabulary Building Exercises</w:t>
            </w:r>
            <w:r w:rsidR="004C2404">
              <w:rPr>
                <w:rFonts w:ascii="Arial" w:hAnsi="Arial" w:cs="Arial"/>
              </w:rPr>
              <w:t xml:space="preserve"> (attached)</w:t>
            </w:r>
          </w:p>
          <w:p w:rsidR="00C60DEC" w:rsidRDefault="00C60DEC" w:rsidP="002C2987">
            <w:pPr>
              <w:rPr>
                <w:rFonts w:ascii="Arial" w:hAnsi="Arial" w:cs="Arial"/>
              </w:rPr>
            </w:pPr>
            <w:r>
              <w:rPr>
                <w:rFonts w:ascii="Arial" w:hAnsi="Arial" w:cs="Arial"/>
              </w:rPr>
              <w:t>Vocabulary Test</w:t>
            </w:r>
            <w:r w:rsidR="004C2404">
              <w:rPr>
                <w:rFonts w:ascii="Arial" w:hAnsi="Arial" w:cs="Arial"/>
              </w:rPr>
              <w:t xml:space="preserve"> (attached)</w:t>
            </w:r>
          </w:p>
          <w:p w:rsidR="00C60DEC" w:rsidRDefault="00C60DEC" w:rsidP="002C2987">
            <w:pPr>
              <w:rPr>
                <w:rFonts w:ascii="Arial" w:hAnsi="Arial" w:cs="Arial"/>
              </w:rPr>
            </w:pPr>
            <w:r>
              <w:rPr>
                <w:rFonts w:ascii="Arial" w:hAnsi="Arial" w:cs="Arial"/>
              </w:rPr>
              <w:t>Quizzes</w:t>
            </w:r>
            <w:r w:rsidR="004C2404">
              <w:rPr>
                <w:rFonts w:ascii="Arial" w:hAnsi="Arial" w:cs="Arial"/>
              </w:rPr>
              <w:t xml:space="preserve"> (attached)</w:t>
            </w:r>
          </w:p>
          <w:p w:rsidR="004E1306" w:rsidRDefault="00C60DEC" w:rsidP="004E1306">
            <w:pPr>
              <w:rPr>
                <w:rFonts w:ascii="Arial" w:hAnsi="Arial" w:cs="Arial"/>
              </w:rPr>
            </w:pPr>
            <w:r>
              <w:rPr>
                <w:rFonts w:ascii="Arial" w:hAnsi="Arial" w:cs="Arial"/>
              </w:rPr>
              <w:t>Song Analyses</w:t>
            </w:r>
            <w:r w:rsidR="004E1306">
              <w:rPr>
                <w:rFonts w:ascii="Arial" w:hAnsi="Arial" w:cs="Arial"/>
              </w:rPr>
              <w:t xml:space="preserve"> (songs and lyrics attached)</w:t>
            </w:r>
          </w:p>
          <w:p w:rsidR="00C60DEC" w:rsidRPr="001A5EB4" w:rsidRDefault="00C60DEC" w:rsidP="004E1306">
            <w:pPr>
              <w:rPr>
                <w:rFonts w:ascii="Arial" w:hAnsi="Arial" w:cs="Arial"/>
              </w:rPr>
            </w:pPr>
            <w:r>
              <w:rPr>
                <w:rFonts w:ascii="Arial" w:hAnsi="Arial" w:cs="Arial"/>
              </w:rPr>
              <w:t>Final Essay Project</w:t>
            </w:r>
            <w:ins w:id="6" w:author="C2" w:date="2012-04-12T09:38:00Z">
              <w:r w:rsidR="00D50E82">
                <w:rPr>
                  <w:rFonts w:ascii="Arial" w:hAnsi="Arial" w:cs="Arial"/>
                </w:rPr>
                <w:t xml:space="preserve"> </w:t>
              </w:r>
              <w:r w:rsidR="00D50E82">
                <w:rPr>
                  <w:rFonts w:ascii="Arial" w:hAnsi="Arial" w:cs="Arial"/>
                </w:rPr>
                <w:t>and error correction assignment</w:t>
              </w:r>
            </w:ins>
            <w:r w:rsidR="004C2404">
              <w:rPr>
                <w:rFonts w:ascii="Arial" w:hAnsi="Arial" w:cs="Arial"/>
              </w:rPr>
              <w:t xml:space="preserve"> (attached)</w:t>
            </w:r>
          </w:p>
        </w:tc>
      </w:tr>
      <w:tr w:rsidR="00C12B78" w:rsidRPr="0032518B" w:rsidTr="0032518B">
        <w:trPr>
          <w:trHeight w:val="544"/>
        </w:trPr>
        <w:tc>
          <w:tcPr>
            <w:tcW w:w="9606" w:type="dxa"/>
            <w:gridSpan w:val="2"/>
            <w:shd w:val="clear" w:color="auto" w:fill="D9D9D9"/>
            <w:vAlign w:val="center"/>
          </w:tcPr>
          <w:p w:rsidR="00C12B78" w:rsidRPr="0032518B" w:rsidRDefault="00C12B78" w:rsidP="00D83F69">
            <w:pPr>
              <w:jc w:val="center"/>
              <w:rPr>
                <w:rFonts w:ascii="Arial" w:hAnsi="Arial" w:cs="Arial"/>
                <w:b/>
                <w:sz w:val="20"/>
              </w:rPr>
            </w:pPr>
            <w:r w:rsidRPr="0032518B">
              <w:rPr>
                <w:rFonts w:ascii="Arial" w:hAnsi="Arial" w:cs="Arial"/>
                <w:b/>
                <w:sz w:val="20"/>
              </w:rPr>
              <w:lastRenderedPageBreak/>
              <w:t>STAGE 3 – LEARNING ACTIVITIES</w:t>
            </w:r>
          </w:p>
          <w:p w:rsidR="00C12B78" w:rsidRPr="0032518B" w:rsidRDefault="00C12B78" w:rsidP="00C12B78">
            <w:pPr>
              <w:rPr>
                <w:rFonts w:ascii="Arial" w:hAnsi="Arial" w:cs="Arial"/>
                <w:b/>
                <w:sz w:val="20"/>
              </w:rPr>
            </w:pPr>
            <w:r w:rsidRPr="0032518B">
              <w:rPr>
                <w:rFonts w:ascii="Arial" w:hAnsi="Arial" w:cs="Arial"/>
                <w:sz w:val="20"/>
              </w:rPr>
              <w:t>Consider</w:t>
            </w:r>
            <w:r w:rsidRPr="0032518B">
              <w:rPr>
                <w:rFonts w:ascii="Arial" w:hAnsi="Arial" w:cs="Arial"/>
                <w:b/>
                <w:sz w:val="20"/>
              </w:rPr>
              <w:t xml:space="preserve"> </w:t>
            </w:r>
            <w:r w:rsidRPr="0032518B">
              <w:rPr>
                <w:rFonts w:ascii="Arial" w:hAnsi="Arial" w:cs="Arial"/>
                <w:sz w:val="20"/>
              </w:rPr>
              <w:t>the type of knowledge (declarative or procedural) and the thinking skills students will use.</w:t>
            </w:r>
          </w:p>
        </w:tc>
      </w:tr>
      <w:tr w:rsidR="00C12B78" w:rsidRPr="00D83F69" w:rsidTr="00562121">
        <w:tc>
          <w:tcPr>
            <w:tcW w:w="9606" w:type="dxa"/>
            <w:gridSpan w:val="2"/>
          </w:tcPr>
          <w:p w:rsidR="00A7375B" w:rsidRDefault="004C2404" w:rsidP="00896C99">
            <w:pPr>
              <w:rPr>
                <w:rFonts w:ascii="Arial" w:hAnsi="Arial" w:cs="Arial"/>
              </w:rPr>
            </w:pPr>
            <w:r>
              <w:rPr>
                <w:rFonts w:ascii="Arial" w:hAnsi="Arial" w:cs="Arial"/>
              </w:rPr>
              <w:t>Before beginning the novel, students will take part in a theme anticipation activity where they will read a series of statements related to the themes in the novel and write their opinions about them individually, and then share their answers with a group, filling in their level of agreement or disagreement with each particular statement. Finally, each group will be expected to lead the class in a discussion of one of the issues raised and receive an oral mark.</w:t>
            </w:r>
          </w:p>
          <w:p w:rsidR="004C2404" w:rsidRDefault="004C2404" w:rsidP="00896C99">
            <w:pPr>
              <w:rPr>
                <w:rFonts w:ascii="Arial" w:hAnsi="Arial" w:cs="Arial"/>
              </w:rPr>
            </w:pPr>
          </w:p>
          <w:p w:rsidR="004C2404" w:rsidRDefault="004C2404" w:rsidP="00896C99">
            <w:pPr>
              <w:rPr>
                <w:rFonts w:ascii="Arial" w:hAnsi="Arial" w:cs="Arial"/>
              </w:rPr>
            </w:pPr>
            <w:r>
              <w:rPr>
                <w:rFonts w:ascii="Arial" w:hAnsi="Arial" w:cs="Arial"/>
              </w:rPr>
              <w:t xml:space="preserve">Before the first class of reading, students will view and discuss some pictures of greasers and </w:t>
            </w:r>
            <w:proofErr w:type="spellStart"/>
            <w:r>
              <w:rPr>
                <w:rFonts w:ascii="Arial" w:hAnsi="Arial" w:cs="Arial"/>
              </w:rPr>
              <w:t>socs</w:t>
            </w:r>
            <w:proofErr w:type="spellEnd"/>
            <w:r>
              <w:rPr>
                <w:rFonts w:ascii="Arial" w:hAnsi="Arial" w:cs="Arial"/>
              </w:rPr>
              <w:t xml:space="preserve"> to familiarize </w:t>
            </w:r>
            <w:proofErr w:type="gramStart"/>
            <w:r>
              <w:rPr>
                <w:rFonts w:ascii="Arial" w:hAnsi="Arial" w:cs="Arial"/>
              </w:rPr>
              <w:t>themselves</w:t>
            </w:r>
            <w:proofErr w:type="gramEnd"/>
            <w:r>
              <w:rPr>
                <w:rFonts w:ascii="Arial" w:hAnsi="Arial" w:cs="Arial"/>
              </w:rPr>
              <w:t xml:space="preserve"> with the look of each group and brainstorm a list of adjectives to describe each of them. </w:t>
            </w:r>
          </w:p>
          <w:p w:rsidR="00764C68" w:rsidRDefault="00764C68" w:rsidP="00896C99">
            <w:pPr>
              <w:rPr>
                <w:rFonts w:ascii="Arial" w:hAnsi="Arial" w:cs="Arial"/>
              </w:rPr>
            </w:pPr>
          </w:p>
          <w:p w:rsidR="00764C68" w:rsidRPr="00764C68" w:rsidRDefault="001F6FB1" w:rsidP="00896C99">
            <w:pPr>
              <w:rPr>
                <w:rFonts w:ascii="Arial" w:hAnsi="Arial" w:cs="Arial"/>
              </w:rPr>
            </w:pPr>
            <w:r>
              <w:rPr>
                <w:rFonts w:ascii="Arial" w:hAnsi="Arial" w:cs="Arial"/>
                <w:b/>
                <w:u w:val="single"/>
              </w:rPr>
              <w:t>Activities d</w:t>
            </w:r>
            <w:r w:rsidR="00764C68">
              <w:rPr>
                <w:rFonts w:ascii="Arial" w:hAnsi="Arial" w:cs="Arial"/>
                <w:b/>
                <w:u w:val="single"/>
              </w:rPr>
              <w:t>uring reading</w:t>
            </w:r>
          </w:p>
          <w:p w:rsidR="00764C68" w:rsidRDefault="004C2404" w:rsidP="00896C99">
            <w:pPr>
              <w:rPr>
                <w:rFonts w:ascii="Arial" w:hAnsi="Arial" w:cs="Arial"/>
              </w:rPr>
            </w:pPr>
            <w:r>
              <w:rPr>
                <w:rFonts w:ascii="Arial" w:hAnsi="Arial" w:cs="Arial"/>
              </w:rPr>
              <w:t>Stude</w:t>
            </w:r>
            <w:r w:rsidR="00764C68">
              <w:rPr>
                <w:rFonts w:ascii="Arial" w:hAnsi="Arial" w:cs="Arial"/>
              </w:rPr>
              <w:t>nts will then read the novel, pausing to explain words or discuss events as they happen. The reading will consist of a mixture of different types of class reading: teacher reading of the text, listening to a recording of the text read aloud, and individual students reading by turns. For certain dramatic scenes that are dialogue heavy (</w:t>
            </w:r>
            <w:proofErr w:type="spellStart"/>
            <w:r w:rsidR="00764C68">
              <w:rPr>
                <w:rFonts w:ascii="Arial" w:hAnsi="Arial" w:cs="Arial"/>
              </w:rPr>
              <w:t>eg</w:t>
            </w:r>
            <w:proofErr w:type="spellEnd"/>
            <w:r w:rsidR="00764C68">
              <w:rPr>
                <w:rFonts w:ascii="Arial" w:hAnsi="Arial" w:cs="Arial"/>
              </w:rPr>
              <w:t xml:space="preserve">. at the drive-in movie, Curtis family argument, before the rumble, etc.), students can be assigned roles, practice their part, and participate in a class reader’s theatre, with one student reading the narration, and other students reading particular characters. </w:t>
            </w:r>
          </w:p>
          <w:p w:rsidR="00764C68" w:rsidRDefault="00764C68" w:rsidP="00896C99">
            <w:pPr>
              <w:rPr>
                <w:rFonts w:ascii="Arial" w:hAnsi="Arial" w:cs="Arial"/>
              </w:rPr>
            </w:pPr>
          </w:p>
          <w:p w:rsidR="00764C68" w:rsidRDefault="00764C68" w:rsidP="00896C99">
            <w:pPr>
              <w:rPr>
                <w:rFonts w:ascii="Arial" w:hAnsi="Arial" w:cs="Arial"/>
              </w:rPr>
            </w:pPr>
            <w:r>
              <w:rPr>
                <w:rFonts w:ascii="Arial" w:hAnsi="Arial" w:cs="Arial"/>
              </w:rPr>
              <w:t>Before Chapter 1, 3, 5, and 8, students will complete a vocabulary assignment (attached) projected on the board, consisting of words that will appear in the coming chapters. The assignments will begin with filling in a few blanks, but later become more challenging. Each word will be discussed and shared with the class. During the reading, when a vocabulary word appears, the first student to raise their hand and identify it and then successfully define the word will receive a bonus participation</w:t>
            </w:r>
            <w:r w:rsidR="004E1306">
              <w:rPr>
                <w:rFonts w:ascii="Arial" w:hAnsi="Arial" w:cs="Arial"/>
              </w:rPr>
              <w:t xml:space="preserve"> mark. A vocabulary test (attached) on the 45 words will be given to the students at the end of the novel. </w:t>
            </w:r>
          </w:p>
          <w:p w:rsidR="00764C68" w:rsidRDefault="00764C68" w:rsidP="00896C99">
            <w:pPr>
              <w:rPr>
                <w:rFonts w:ascii="Arial" w:hAnsi="Arial" w:cs="Arial"/>
              </w:rPr>
            </w:pPr>
          </w:p>
          <w:p w:rsidR="001F6FB1" w:rsidRPr="004E1306" w:rsidRDefault="001F6FB1" w:rsidP="001F6FB1">
            <w:pPr>
              <w:rPr>
                <w:rFonts w:ascii="Arial" w:hAnsi="Arial" w:cs="Arial"/>
                <w:lang w:val="en-CA"/>
              </w:rPr>
            </w:pPr>
            <w:r>
              <w:rPr>
                <w:rFonts w:ascii="Arial" w:hAnsi="Arial" w:cs="Arial"/>
              </w:rPr>
              <w:t>At the end of some chapters or groups of chapters, students will complete review questions (attached) to check their comprehension of plot events and keep them thinking about the characters and themes being developed</w:t>
            </w:r>
            <w:r w:rsidR="008A3F52">
              <w:rPr>
                <w:rFonts w:ascii="Arial" w:hAnsi="Arial" w:cs="Arial"/>
              </w:rPr>
              <w:t>. T</w:t>
            </w:r>
            <w:r>
              <w:rPr>
                <w:rFonts w:ascii="Arial" w:hAnsi="Arial" w:cs="Arial"/>
              </w:rPr>
              <w:t>he students will</w:t>
            </w:r>
            <w:r w:rsidR="008A3F52">
              <w:rPr>
                <w:rFonts w:ascii="Arial" w:hAnsi="Arial" w:cs="Arial"/>
              </w:rPr>
              <w:t xml:space="preserve"> also</w:t>
            </w:r>
            <w:r>
              <w:rPr>
                <w:rFonts w:ascii="Arial" w:hAnsi="Arial" w:cs="Arial"/>
              </w:rPr>
              <w:t xml:space="preserve"> write 3 quizzes </w:t>
            </w:r>
            <w:r w:rsidR="008A3F52">
              <w:rPr>
                <w:rFonts w:ascii="Arial" w:hAnsi="Arial" w:cs="Arial"/>
              </w:rPr>
              <w:t xml:space="preserve">(attached) covering chapters 1-4, 5-8 and 9-12 to check understanding. </w:t>
            </w:r>
            <w:r w:rsidR="004E1306">
              <w:rPr>
                <w:rFonts w:ascii="Arial" w:hAnsi="Arial" w:cs="Arial"/>
              </w:rPr>
              <w:t xml:space="preserve">After each of the 3 quizzes, the students will watch the Coppola film </w:t>
            </w:r>
            <w:r w:rsidR="004E1306">
              <w:rPr>
                <w:rFonts w:ascii="Arial" w:hAnsi="Arial" w:cs="Arial"/>
                <w:u w:val="single"/>
                <w:lang w:val="en-CA"/>
              </w:rPr>
              <w:t>The Outsider</w:t>
            </w:r>
            <w:r w:rsidR="004E1306">
              <w:rPr>
                <w:rFonts w:ascii="Arial" w:hAnsi="Arial" w:cs="Arial"/>
                <w:lang w:val="en-CA"/>
              </w:rPr>
              <w:t xml:space="preserve"> up to the point they have already read.</w:t>
            </w:r>
          </w:p>
          <w:p w:rsidR="001F6FB1" w:rsidRDefault="001F6FB1" w:rsidP="00896C99">
            <w:pPr>
              <w:rPr>
                <w:rFonts w:ascii="Arial" w:hAnsi="Arial" w:cs="Arial"/>
              </w:rPr>
            </w:pPr>
          </w:p>
          <w:p w:rsidR="001F6FB1" w:rsidRPr="001F6FB1" w:rsidRDefault="001F6FB1" w:rsidP="00896C99">
            <w:pPr>
              <w:rPr>
                <w:rFonts w:ascii="Arial" w:hAnsi="Arial" w:cs="Arial"/>
                <w:b/>
                <w:u w:val="single"/>
              </w:rPr>
            </w:pPr>
            <w:r>
              <w:rPr>
                <w:rFonts w:ascii="Arial" w:hAnsi="Arial" w:cs="Arial"/>
                <w:b/>
                <w:u w:val="single"/>
              </w:rPr>
              <w:t>Songs</w:t>
            </w:r>
          </w:p>
          <w:p w:rsidR="001F6FB1" w:rsidRDefault="001F6FB1" w:rsidP="001F6FB1">
            <w:pPr>
              <w:rPr>
                <w:rFonts w:ascii="Arial" w:hAnsi="Arial" w:cs="Arial"/>
              </w:rPr>
            </w:pPr>
            <w:r>
              <w:rPr>
                <w:rFonts w:ascii="Arial" w:hAnsi="Arial" w:cs="Arial"/>
              </w:rPr>
              <w:t xml:space="preserve">During the reading, students will view the lyrics and listen to various songs from the time period that relate to the theme important for that day’s reading. (mp3s and pictures </w:t>
            </w:r>
            <w:r w:rsidR="008A3F52">
              <w:rPr>
                <w:rFonts w:ascii="Arial" w:hAnsi="Arial" w:cs="Arial"/>
              </w:rPr>
              <w:t xml:space="preserve">of artists </w:t>
            </w:r>
            <w:r>
              <w:rPr>
                <w:rFonts w:ascii="Arial" w:hAnsi="Arial" w:cs="Arial"/>
              </w:rPr>
              <w:t>included)</w:t>
            </w:r>
          </w:p>
          <w:p w:rsidR="001F6FB1" w:rsidRDefault="001F6FB1" w:rsidP="001F6FB1">
            <w:pPr>
              <w:numPr>
                <w:ilvl w:val="0"/>
                <w:numId w:val="4"/>
              </w:numPr>
              <w:rPr>
                <w:rFonts w:ascii="Arial" w:hAnsi="Arial" w:cs="Arial"/>
              </w:rPr>
            </w:pPr>
            <w:r>
              <w:rPr>
                <w:rFonts w:ascii="Arial" w:hAnsi="Arial" w:cs="Arial"/>
              </w:rPr>
              <w:t xml:space="preserve">After Pony is attacked by the </w:t>
            </w:r>
            <w:proofErr w:type="spellStart"/>
            <w:r>
              <w:rPr>
                <w:rFonts w:ascii="Arial" w:hAnsi="Arial" w:cs="Arial"/>
              </w:rPr>
              <w:t>Socs</w:t>
            </w:r>
            <w:proofErr w:type="spellEnd"/>
            <w:r>
              <w:rPr>
                <w:rFonts w:ascii="Arial" w:hAnsi="Arial" w:cs="Arial"/>
              </w:rPr>
              <w:t xml:space="preserve"> “My Generation” (video of smashing guitars)</w:t>
            </w:r>
          </w:p>
          <w:p w:rsidR="001F6FB1" w:rsidRDefault="001F6FB1" w:rsidP="001F6FB1">
            <w:pPr>
              <w:numPr>
                <w:ilvl w:val="0"/>
                <w:numId w:val="4"/>
              </w:numPr>
              <w:rPr>
                <w:rFonts w:ascii="Arial" w:hAnsi="Arial" w:cs="Arial"/>
              </w:rPr>
            </w:pPr>
            <w:r>
              <w:rPr>
                <w:rFonts w:ascii="Arial" w:hAnsi="Arial" w:cs="Arial"/>
              </w:rPr>
              <w:t>After finding out Cherry is in love with Dally “You’ve got to hide your love away”</w:t>
            </w:r>
          </w:p>
          <w:p w:rsidR="001F6FB1" w:rsidRPr="001F6FB1" w:rsidRDefault="001F6FB1" w:rsidP="001F6FB1">
            <w:pPr>
              <w:numPr>
                <w:ilvl w:val="0"/>
                <w:numId w:val="4"/>
              </w:numPr>
              <w:rPr>
                <w:rFonts w:ascii="Arial" w:hAnsi="Arial" w:cs="Arial"/>
              </w:rPr>
            </w:pPr>
            <w:r>
              <w:rPr>
                <w:rFonts w:ascii="Arial" w:hAnsi="Arial" w:cs="Arial"/>
              </w:rPr>
              <w:t>After Johnny kills the Soc “Folsom Prison Blues”</w:t>
            </w:r>
          </w:p>
          <w:p w:rsidR="001F6FB1" w:rsidRDefault="001F6FB1" w:rsidP="001F6FB1">
            <w:pPr>
              <w:numPr>
                <w:ilvl w:val="0"/>
                <w:numId w:val="4"/>
              </w:numPr>
              <w:rPr>
                <w:rFonts w:ascii="Arial" w:hAnsi="Arial" w:cs="Arial"/>
              </w:rPr>
            </w:pPr>
            <w:r>
              <w:rPr>
                <w:rFonts w:ascii="Arial" w:hAnsi="Arial" w:cs="Arial"/>
              </w:rPr>
              <w:lastRenderedPageBreak/>
              <w:t xml:space="preserve">When Johnny and </w:t>
            </w:r>
            <w:proofErr w:type="spellStart"/>
            <w:r>
              <w:rPr>
                <w:rFonts w:ascii="Arial" w:hAnsi="Arial" w:cs="Arial"/>
              </w:rPr>
              <w:t>Ponyboy</w:t>
            </w:r>
            <w:proofErr w:type="spellEnd"/>
            <w:r>
              <w:rPr>
                <w:rFonts w:ascii="Arial" w:hAnsi="Arial" w:cs="Arial"/>
              </w:rPr>
              <w:t xml:space="preserve"> are hiding in the church “Two of us”</w:t>
            </w:r>
          </w:p>
          <w:p w:rsidR="001F6FB1" w:rsidRDefault="001F6FB1" w:rsidP="001F6FB1">
            <w:pPr>
              <w:numPr>
                <w:ilvl w:val="0"/>
                <w:numId w:val="4"/>
              </w:numPr>
              <w:rPr>
                <w:rFonts w:ascii="Arial" w:hAnsi="Arial" w:cs="Arial"/>
              </w:rPr>
            </w:pPr>
            <w:r>
              <w:rPr>
                <w:rFonts w:ascii="Arial" w:hAnsi="Arial" w:cs="Arial"/>
              </w:rPr>
              <w:t>When we learn about what Dally is facing in his life “I’m so Lonesome I could Cry”</w:t>
            </w:r>
          </w:p>
          <w:p w:rsidR="001F6FB1" w:rsidRDefault="001F6FB1" w:rsidP="001F6FB1">
            <w:pPr>
              <w:numPr>
                <w:ilvl w:val="0"/>
                <w:numId w:val="4"/>
              </w:numPr>
              <w:rPr>
                <w:rFonts w:ascii="Arial" w:hAnsi="Arial" w:cs="Arial"/>
              </w:rPr>
            </w:pPr>
            <w:r>
              <w:rPr>
                <w:rFonts w:ascii="Arial" w:hAnsi="Arial" w:cs="Arial"/>
              </w:rPr>
              <w:t>When Pony and Dally are reunited after the church fire “Help”</w:t>
            </w:r>
          </w:p>
          <w:p w:rsidR="001F6FB1" w:rsidRDefault="001F6FB1" w:rsidP="001F6FB1">
            <w:pPr>
              <w:numPr>
                <w:ilvl w:val="0"/>
                <w:numId w:val="4"/>
              </w:numPr>
              <w:rPr>
                <w:rFonts w:ascii="Arial" w:hAnsi="Arial" w:cs="Arial"/>
              </w:rPr>
            </w:pPr>
            <w:r>
              <w:rPr>
                <w:rFonts w:ascii="Arial" w:hAnsi="Arial" w:cs="Arial"/>
              </w:rPr>
              <w:t>When Dally loses Johnny “Heartbreak Hotel”</w:t>
            </w:r>
          </w:p>
          <w:p w:rsidR="001F6FB1" w:rsidRDefault="008A3F52" w:rsidP="00896C99">
            <w:pPr>
              <w:rPr>
                <w:rFonts w:ascii="Arial" w:hAnsi="Arial" w:cs="Arial"/>
              </w:rPr>
            </w:pPr>
            <w:r>
              <w:rPr>
                <w:rFonts w:ascii="Arial" w:hAnsi="Arial" w:cs="Arial"/>
              </w:rPr>
              <w:t>The meanings of the songs will be interpreted by the teacher and the class as practice for the following research unit.</w:t>
            </w:r>
          </w:p>
          <w:p w:rsidR="008A3F52" w:rsidRDefault="008A3F52" w:rsidP="00896C99">
            <w:pPr>
              <w:rPr>
                <w:rFonts w:ascii="Arial" w:hAnsi="Arial" w:cs="Arial"/>
              </w:rPr>
            </w:pPr>
          </w:p>
          <w:p w:rsidR="008A3F52" w:rsidRDefault="008A3F52" w:rsidP="00896C99">
            <w:pPr>
              <w:rPr>
                <w:rFonts w:ascii="Arial" w:hAnsi="Arial" w:cs="Arial"/>
              </w:rPr>
            </w:pPr>
            <w:r>
              <w:rPr>
                <w:rFonts w:ascii="Arial" w:hAnsi="Arial" w:cs="Arial"/>
                <w:b/>
                <w:u w:val="single"/>
              </w:rPr>
              <w:t>Special Assignments</w:t>
            </w:r>
          </w:p>
          <w:p w:rsidR="008A3F52" w:rsidRDefault="008A3F52" w:rsidP="00896C99">
            <w:pPr>
              <w:rPr>
                <w:rFonts w:ascii="Arial" w:hAnsi="Arial" w:cs="Arial"/>
              </w:rPr>
            </w:pPr>
            <w:r>
              <w:rPr>
                <w:rFonts w:ascii="Arial" w:hAnsi="Arial" w:cs="Arial"/>
              </w:rPr>
              <w:t xml:space="preserve">At the end of Chapter 1 students will complete a character chart using the detailed descriptions of the characters given out in chapter 1 (attached). At the end of Chapter 8, when many of the characters have been shown to grow and </w:t>
            </w:r>
            <w:proofErr w:type="spellStart"/>
            <w:r>
              <w:rPr>
                <w:rFonts w:ascii="Arial" w:hAnsi="Arial" w:cs="Arial"/>
              </w:rPr>
              <w:t>Ponyboy’s</w:t>
            </w:r>
            <w:proofErr w:type="spellEnd"/>
            <w:r>
              <w:rPr>
                <w:rFonts w:ascii="Arial" w:hAnsi="Arial" w:cs="Arial"/>
              </w:rPr>
              <w:t xml:space="preserve"> perspective on them has changed, students will complete another, updated chart (attached). This material (particularly the page numbers) will be used for the final writing project (see below)</w:t>
            </w:r>
          </w:p>
          <w:p w:rsidR="008A3F52" w:rsidRDefault="008A3F52" w:rsidP="00896C99">
            <w:pPr>
              <w:rPr>
                <w:rFonts w:ascii="Arial" w:hAnsi="Arial" w:cs="Arial"/>
              </w:rPr>
            </w:pPr>
          </w:p>
          <w:p w:rsidR="008A3F52" w:rsidRDefault="008A3F52" w:rsidP="00896C99">
            <w:pPr>
              <w:rPr>
                <w:rFonts w:ascii="Arial" w:hAnsi="Arial" w:cs="Arial"/>
              </w:rPr>
            </w:pPr>
            <w:r>
              <w:rPr>
                <w:rFonts w:ascii="Arial" w:hAnsi="Arial" w:cs="Arial"/>
              </w:rPr>
              <w:t xml:space="preserve">After the scene where </w:t>
            </w:r>
            <w:proofErr w:type="spellStart"/>
            <w:r>
              <w:rPr>
                <w:rFonts w:ascii="Arial" w:hAnsi="Arial" w:cs="Arial"/>
              </w:rPr>
              <w:t>Ponyboy</w:t>
            </w:r>
            <w:proofErr w:type="spellEnd"/>
            <w:r>
              <w:rPr>
                <w:rFonts w:ascii="Arial" w:hAnsi="Arial" w:cs="Arial"/>
              </w:rPr>
              <w:t xml:space="preserve"> receives a letter from his brother, the students will compose a fictional letter from Cherry Valance to </w:t>
            </w:r>
            <w:proofErr w:type="spellStart"/>
            <w:r>
              <w:rPr>
                <w:rFonts w:ascii="Arial" w:hAnsi="Arial" w:cs="Arial"/>
              </w:rPr>
              <w:t>Ponyboy</w:t>
            </w:r>
            <w:proofErr w:type="spellEnd"/>
            <w:r>
              <w:rPr>
                <w:rFonts w:ascii="Arial" w:hAnsi="Arial" w:cs="Arial"/>
              </w:rPr>
              <w:t xml:space="preserve"> at this juncture in the story. Students will creatively interpret how the character would write (style), what attitude she would take with </w:t>
            </w:r>
            <w:proofErr w:type="spellStart"/>
            <w:r>
              <w:rPr>
                <w:rFonts w:ascii="Arial" w:hAnsi="Arial" w:cs="Arial"/>
              </w:rPr>
              <w:t>Ponyboy</w:t>
            </w:r>
            <w:proofErr w:type="spellEnd"/>
            <w:r>
              <w:rPr>
                <w:rFonts w:ascii="Arial" w:hAnsi="Arial" w:cs="Arial"/>
              </w:rPr>
              <w:t xml:space="preserve"> (tone) and what she would urge him to do.</w:t>
            </w:r>
            <w:ins w:id="7" w:author="C2" w:date="2012-04-12T09:39:00Z">
              <w:r w:rsidR="00D50E82">
                <w:rPr>
                  <w:rFonts w:ascii="Arial" w:hAnsi="Arial" w:cs="Arial"/>
                </w:rPr>
                <w:t xml:space="preserve"> The assignment will then be corrected as a separate assignment with the conventions error list.</w:t>
              </w:r>
            </w:ins>
          </w:p>
          <w:p w:rsidR="004E1306" w:rsidRDefault="004E1306" w:rsidP="00896C99">
            <w:pPr>
              <w:rPr>
                <w:rFonts w:ascii="Arial" w:hAnsi="Arial" w:cs="Arial"/>
              </w:rPr>
            </w:pPr>
          </w:p>
          <w:p w:rsidR="004E1306" w:rsidRDefault="004E1306" w:rsidP="00896C99">
            <w:pPr>
              <w:rPr>
                <w:rFonts w:ascii="Arial" w:hAnsi="Arial" w:cs="Arial"/>
              </w:rPr>
            </w:pPr>
            <w:r>
              <w:rPr>
                <w:rFonts w:ascii="Arial" w:hAnsi="Arial" w:cs="Arial"/>
                <w:b/>
                <w:u w:val="single"/>
              </w:rPr>
              <w:t>Final Essay</w:t>
            </w:r>
          </w:p>
          <w:p w:rsidR="004E1306" w:rsidRDefault="004E1306" w:rsidP="00896C99">
            <w:pPr>
              <w:rPr>
                <w:rFonts w:ascii="Arial" w:hAnsi="Arial" w:cs="Arial"/>
              </w:rPr>
            </w:pPr>
            <w:r>
              <w:rPr>
                <w:rFonts w:ascii="Arial" w:hAnsi="Arial" w:cs="Arial"/>
              </w:rPr>
              <w:t xml:space="preserve">Using information and page references from their character charts, students will compose a 5-6 paragraph essay about the theme of heroism and how it is presented in the novel. In groups, students will brainstorm, and then each </w:t>
            </w:r>
            <w:proofErr w:type="gramStart"/>
            <w:r>
              <w:rPr>
                <w:rFonts w:ascii="Arial" w:hAnsi="Arial" w:cs="Arial"/>
              </w:rPr>
              <w:t>create</w:t>
            </w:r>
            <w:proofErr w:type="gramEnd"/>
            <w:r>
              <w:rPr>
                <w:rFonts w:ascii="Arial" w:hAnsi="Arial" w:cs="Arial"/>
              </w:rPr>
              <w:t xml:space="preserve"> their own definition of what a hero is. The teacher will help with a list of heroic qualities (sacrifice, courage, toughness, loyalty, etc.) written on the board for reference. Using this definition, the students will then decide which of the four characters (Dally, </w:t>
            </w:r>
            <w:proofErr w:type="spellStart"/>
            <w:r>
              <w:rPr>
                <w:rFonts w:ascii="Arial" w:hAnsi="Arial" w:cs="Arial"/>
              </w:rPr>
              <w:t>Darry</w:t>
            </w:r>
            <w:proofErr w:type="spellEnd"/>
            <w:r>
              <w:rPr>
                <w:rFonts w:ascii="Arial" w:hAnsi="Arial" w:cs="Arial"/>
              </w:rPr>
              <w:t xml:space="preserve">, Johnny, and </w:t>
            </w:r>
            <w:proofErr w:type="spellStart"/>
            <w:r>
              <w:rPr>
                <w:rFonts w:ascii="Arial" w:hAnsi="Arial" w:cs="Arial"/>
              </w:rPr>
              <w:t>Ponybo</w:t>
            </w:r>
            <w:r w:rsidR="00644CA4">
              <w:rPr>
                <w:rFonts w:ascii="Arial" w:hAnsi="Arial" w:cs="Arial"/>
              </w:rPr>
              <w:t>y</w:t>
            </w:r>
            <w:proofErr w:type="spellEnd"/>
            <w:r w:rsidR="00644CA4">
              <w:rPr>
                <w:rFonts w:ascii="Arial" w:hAnsi="Arial" w:cs="Arial"/>
              </w:rPr>
              <w:t>) are heroes and which aren`t. They will compose their essay on this topic with examples from the text and page references.</w:t>
            </w:r>
          </w:p>
          <w:p w:rsidR="00644CA4" w:rsidRPr="004E1306" w:rsidRDefault="00644CA4" w:rsidP="00896C99">
            <w:pPr>
              <w:rPr>
                <w:rFonts w:ascii="Arial" w:hAnsi="Arial" w:cs="Arial"/>
              </w:rPr>
            </w:pPr>
            <w:r>
              <w:rPr>
                <w:rFonts w:ascii="Arial" w:hAnsi="Arial" w:cs="Arial"/>
              </w:rPr>
              <w:t xml:space="preserve">Students will do the composition for 1 week and complete brainstorming notes, an outline, </w:t>
            </w:r>
            <w:proofErr w:type="gramStart"/>
            <w:r>
              <w:rPr>
                <w:rFonts w:ascii="Arial" w:hAnsi="Arial" w:cs="Arial"/>
              </w:rPr>
              <w:t>a</w:t>
            </w:r>
            <w:proofErr w:type="gramEnd"/>
            <w:r>
              <w:rPr>
                <w:rFonts w:ascii="Arial" w:hAnsi="Arial" w:cs="Arial"/>
              </w:rPr>
              <w:t xml:space="preserve"> rough draft with editing marks and peer comments, and a final typed copy (materials attached)</w:t>
            </w:r>
            <w:ins w:id="8" w:author="C2" w:date="2012-04-12T09:39:00Z">
              <w:r w:rsidR="00D50E82">
                <w:rPr>
                  <w:rFonts w:ascii="Arial" w:hAnsi="Arial" w:cs="Arial"/>
                </w:rPr>
                <w:t xml:space="preserve">. </w:t>
              </w:r>
              <w:r w:rsidR="00D50E82">
                <w:rPr>
                  <w:rFonts w:ascii="Arial" w:hAnsi="Arial" w:cs="Arial"/>
                </w:rPr>
                <w:t>The assignment will then be corrected as a separate assignment with the conventions error list</w:t>
              </w:r>
            </w:ins>
          </w:p>
          <w:p w:rsidR="00896C99" w:rsidRPr="00D83F69" w:rsidRDefault="00896C99" w:rsidP="001F6FB1">
            <w:pPr>
              <w:rPr>
                <w:rFonts w:ascii="Arial" w:hAnsi="Arial" w:cs="Arial"/>
              </w:rPr>
            </w:pPr>
          </w:p>
        </w:tc>
      </w:tr>
      <w:tr w:rsidR="00C12B78" w:rsidRPr="00D83F69" w:rsidTr="00F10F96">
        <w:trPr>
          <w:trHeight w:val="490"/>
        </w:trPr>
        <w:tc>
          <w:tcPr>
            <w:tcW w:w="9606" w:type="dxa"/>
            <w:gridSpan w:val="2"/>
            <w:shd w:val="clear" w:color="auto" w:fill="D9D9D9"/>
            <w:vAlign w:val="center"/>
          </w:tcPr>
          <w:p w:rsidR="00C12B78" w:rsidRPr="00EC57E3" w:rsidRDefault="00C12B78" w:rsidP="00D83F69">
            <w:pPr>
              <w:jc w:val="center"/>
              <w:rPr>
                <w:rFonts w:ascii="Arial" w:hAnsi="Arial" w:cs="Arial"/>
                <w:b/>
                <w:sz w:val="20"/>
                <w:szCs w:val="20"/>
              </w:rPr>
            </w:pPr>
            <w:r w:rsidRPr="00EC57E3">
              <w:rPr>
                <w:rFonts w:ascii="Arial" w:hAnsi="Arial" w:cs="Arial"/>
                <w:b/>
                <w:sz w:val="20"/>
                <w:szCs w:val="20"/>
              </w:rPr>
              <w:lastRenderedPageBreak/>
              <w:t>INSTRUCTIONAL MATERIALS AND RESOURCES</w:t>
            </w:r>
          </w:p>
        </w:tc>
      </w:tr>
      <w:tr w:rsidR="00EC57E3" w:rsidRPr="00D83F69" w:rsidTr="00EC57E3">
        <w:trPr>
          <w:trHeight w:val="490"/>
        </w:trPr>
        <w:tc>
          <w:tcPr>
            <w:tcW w:w="9606" w:type="dxa"/>
            <w:gridSpan w:val="2"/>
            <w:shd w:val="clear" w:color="auto" w:fill="auto"/>
            <w:vAlign w:val="center"/>
          </w:tcPr>
          <w:p w:rsidR="00EF6920" w:rsidRDefault="00C60DEC" w:rsidP="00C60DEC">
            <w:pPr>
              <w:rPr>
                <w:rFonts w:ascii="Arial" w:hAnsi="Arial" w:cs="Arial"/>
                <w:b/>
                <w:u w:val="single"/>
              </w:rPr>
            </w:pPr>
            <w:r>
              <w:rPr>
                <w:rFonts w:ascii="Arial" w:hAnsi="Arial" w:cs="Arial"/>
                <w:b/>
              </w:rPr>
              <w:t xml:space="preserve">Novel: </w:t>
            </w:r>
            <w:r>
              <w:rPr>
                <w:rFonts w:ascii="Arial" w:hAnsi="Arial" w:cs="Arial"/>
                <w:b/>
                <w:u w:val="single"/>
              </w:rPr>
              <w:t>The Outsiders</w:t>
            </w:r>
          </w:p>
          <w:p w:rsidR="00C60DEC" w:rsidRDefault="00C60DEC" w:rsidP="00C60DEC">
            <w:pPr>
              <w:rPr>
                <w:rFonts w:ascii="Arial" w:hAnsi="Arial" w:cs="Arial"/>
              </w:rPr>
            </w:pPr>
            <w:r>
              <w:rPr>
                <w:rFonts w:ascii="Arial" w:hAnsi="Arial" w:cs="Arial"/>
              </w:rPr>
              <w:t>Songs with lyrics for discussion and analysis: “Two of us,” “Folsom Prison Blues,” “Help,” “My Generation,” I’m so Lonesome I Could Cry,” “ Heartbreak Hotel”</w:t>
            </w:r>
          </w:p>
          <w:p w:rsidR="00C60DEC" w:rsidRDefault="00C60DEC" w:rsidP="00C60DEC">
            <w:pPr>
              <w:rPr>
                <w:rFonts w:ascii="Arial" w:hAnsi="Arial" w:cs="Arial"/>
              </w:rPr>
            </w:pPr>
            <w:r>
              <w:rPr>
                <w:rFonts w:ascii="Arial" w:hAnsi="Arial" w:cs="Arial"/>
              </w:rPr>
              <w:t xml:space="preserve">Image files for Greasers / </w:t>
            </w:r>
            <w:proofErr w:type="spellStart"/>
            <w:r>
              <w:rPr>
                <w:rFonts w:ascii="Arial" w:hAnsi="Arial" w:cs="Arial"/>
              </w:rPr>
              <w:t>Socs</w:t>
            </w:r>
            <w:proofErr w:type="spellEnd"/>
            <w:r>
              <w:rPr>
                <w:rFonts w:ascii="Arial" w:hAnsi="Arial" w:cs="Arial"/>
              </w:rPr>
              <w:t xml:space="preserve"> and various music artists of the time period.</w:t>
            </w:r>
          </w:p>
          <w:p w:rsidR="004E1306" w:rsidRPr="004E1306" w:rsidRDefault="004E1306" w:rsidP="00C60DEC">
            <w:pPr>
              <w:rPr>
                <w:rFonts w:ascii="Arial" w:hAnsi="Arial" w:cs="Arial"/>
              </w:rPr>
            </w:pPr>
            <w:r>
              <w:rPr>
                <w:rFonts w:ascii="Arial" w:hAnsi="Arial" w:cs="Arial"/>
                <w:u w:val="single"/>
              </w:rPr>
              <w:t>The Outsiders</w:t>
            </w:r>
            <w:r>
              <w:rPr>
                <w:rFonts w:ascii="Arial" w:hAnsi="Arial" w:cs="Arial"/>
              </w:rPr>
              <w:t xml:space="preserve"> Film DVD</w:t>
            </w:r>
            <w:bookmarkStart w:id="9" w:name="_GoBack"/>
            <w:bookmarkEnd w:id="9"/>
          </w:p>
        </w:tc>
      </w:tr>
    </w:tbl>
    <w:p w:rsidR="00C12B78" w:rsidRDefault="00C12B78" w:rsidP="00C12B78">
      <w:pPr>
        <w:rPr>
          <w:rFonts w:ascii="Arial" w:hAnsi="Arial" w:cs="Arial"/>
        </w:rPr>
      </w:pPr>
    </w:p>
    <w:p w:rsidR="00C12B78" w:rsidRDefault="00A430EC" w:rsidP="00C12B78">
      <w:pPr>
        <w:rPr>
          <w:rFonts w:ascii="Arial" w:hAnsi="Arial" w:cs="Arial"/>
        </w:rPr>
      </w:pPr>
      <w:r>
        <w:rPr>
          <w:rFonts w:ascii="Arial" w:hAnsi="Arial" w:cs="Arial"/>
        </w:rPr>
        <w:t xml:space="preserve">At the end of the </w:t>
      </w:r>
      <w:r w:rsidR="00C12B78">
        <w:rPr>
          <w:rFonts w:ascii="Arial" w:hAnsi="Arial" w:cs="Arial"/>
        </w:rPr>
        <w:t>unit:</w:t>
      </w:r>
    </w:p>
    <w:p w:rsidR="00C12B78" w:rsidRPr="004E1915" w:rsidRDefault="00C12B78" w:rsidP="00C12B78">
      <w:pPr>
        <w:rPr>
          <w:rFonts w:ascii="Arial" w:hAnsi="Arial" w:cs="Arial"/>
        </w:rPr>
      </w:pPr>
    </w:p>
    <w:p w:rsidR="00F10F96" w:rsidRDefault="00F10F96" w:rsidP="00562121">
      <w:pPr>
        <w:pStyle w:val="BodyText3"/>
        <w:pBdr>
          <w:right w:val="single" w:sz="4" w:space="0" w:color="auto"/>
        </w:pBdr>
        <w:rPr>
          <w:sz w:val="22"/>
          <w:szCs w:val="22"/>
        </w:rPr>
      </w:pPr>
      <w:r w:rsidRPr="00F10F96">
        <w:rPr>
          <w:sz w:val="22"/>
          <w:szCs w:val="22"/>
        </w:rPr>
        <w:t>CURRICULUM COVERAGE: Percentage of planned curriculum that was taught and assessed</w:t>
      </w:r>
      <w:r w:rsidR="00080B63">
        <w:rPr>
          <w:sz w:val="22"/>
          <w:szCs w:val="22"/>
        </w:rPr>
        <w:t xml:space="preserve"> _</w:t>
      </w:r>
      <w:r w:rsidR="00133088">
        <w:rPr>
          <w:sz w:val="22"/>
          <w:szCs w:val="22"/>
        </w:rPr>
        <w:t>____</w:t>
      </w:r>
      <w:r w:rsidR="007F1241">
        <w:rPr>
          <w:sz w:val="22"/>
          <w:szCs w:val="22"/>
        </w:rPr>
        <w:t>_</w:t>
      </w:r>
    </w:p>
    <w:p w:rsidR="00C12B78" w:rsidRPr="00F10F96" w:rsidRDefault="00C12B78" w:rsidP="00562121">
      <w:pPr>
        <w:pStyle w:val="BodyText3"/>
        <w:pBdr>
          <w:right w:val="single" w:sz="4" w:space="0" w:color="auto"/>
        </w:pBdr>
        <w:rPr>
          <w:b w:val="0"/>
          <w:sz w:val="22"/>
          <w:szCs w:val="22"/>
        </w:rPr>
      </w:pPr>
      <w:r w:rsidRPr="00F10F96">
        <w:rPr>
          <w:sz w:val="22"/>
          <w:szCs w:val="22"/>
        </w:rPr>
        <w:t>REFLECTIONS:</w:t>
      </w:r>
      <w:r w:rsidR="00CF0AAE">
        <w:rPr>
          <w:sz w:val="22"/>
          <w:szCs w:val="22"/>
        </w:rPr>
        <w:t xml:space="preserve"> </w:t>
      </w:r>
    </w:p>
    <w:sectPr w:rsidR="00C12B78" w:rsidRPr="00F10F96" w:rsidSect="0032518B">
      <w:pgSz w:w="12240" w:h="15840"/>
      <w:pgMar w:top="1079" w:right="1041"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63FB9"/>
    <w:multiLevelType w:val="hybridMultilevel"/>
    <w:tmpl w:val="A622F08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21625B7F"/>
    <w:multiLevelType w:val="hybridMultilevel"/>
    <w:tmpl w:val="04CEA3D8"/>
    <w:lvl w:ilvl="0" w:tplc="F244D842">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4A696F5F"/>
    <w:multiLevelType w:val="hybridMultilevel"/>
    <w:tmpl w:val="D8CA627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6F752D38"/>
    <w:multiLevelType w:val="hybridMultilevel"/>
    <w:tmpl w:val="AF6C4892"/>
    <w:lvl w:ilvl="0" w:tplc="09288368">
      <w:start w:val="9"/>
      <w:numFmt w:val="bullet"/>
      <w:lvlText w:val="-"/>
      <w:lvlJc w:val="left"/>
      <w:pPr>
        <w:ind w:left="405" w:hanging="360"/>
      </w:pPr>
      <w:rPr>
        <w:rFonts w:ascii="Arial" w:eastAsia="Times New Roman" w:hAnsi="Arial" w:cs="Arial" w:hint="default"/>
      </w:rPr>
    </w:lvl>
    <w:lvl w:ilvl="1" w:tplc="10090003" w:tentative="1">
      <w:start w:val="1"/>
      <w:numFmt w:val="bullet"/>
      <w:lvlText w:val="o"/>
      <w:lvlJc w:val="left"/>
      <w:pPr>
        <w:ind w:left="1125" w:hanging="360"/>
      </w:pPr>
      <w:rPr>
        <w:rFonts w:ascii="Courier New" w:hAnsi="Courier New" w:cs="Courier New" w:hint="default"/>
      </w:rPr>
    </w:lvl>
    <w:lvl w:ilvl="2" w:tplc="10090005" w:tentative="1">
      <w:start w:val="1"/>
      <w:numFmt w:val="bullet"/>
      <w:lvlText w:val=""/>
      <w:lvlJc w:val="left"/>
      <w:pPr>
        <w:ind w:left="1845" w:hanging="360"/>
      </w:pPr>
      <w:rPr>
        <w:rFonts w:ascii="Wingdings" w:hAnsi="Wingdings" w:hint="default"/>
      </w:rPr>
    </w:lvl>
    <w:lvl w:ilvl="3" w:tplc="10090001" w:tentative="1">
      <w:start w:val="1"/>
      <w:numFmt w:val="bullet"/>
      <w:lvlText w:val=""/>
      <w:lvlJc w:val="left"/>
      <w:pPr>
        <w:ind w:left="2565" w:hanging="360"/>
      </w:pPr>
      <w:rPr>
        <w:rFonts w:ascii="Symbol" w:hAnsi="Symbol" w:hint="default"/>
      </w:rPr>
    </w:lvl>
    <w:lvl w:ilvl="4" w:tplc="10090003" w:tentative="1">
      <w:start w:val="1"/>
      <w:numFmt w:val="bullet"/>
      <w:lvlText w:val="o"/>
      <w:lvlJc w:val="left"/>
      <w:pPr>
        <w:ind w:left="3285" w:hanging="360"/>
      </w:pPr>
      <w:rPr>
        <w:rFonts w:ascii="Courier New" w:hAnsi="Courier New" w:cs="Courier New" w:hint="default"/>
      </w:rPr>
    </w:lvl>
    <w:lvl w:ilvl="5" w:tplc="10090005" w:tentative="1">
      <w:start w:val="1"/>
      <w:numFmt w:val="bullet"/>
      <w:lvlText w:val=""/>
      <w:lvlJc w:val="left"/>
      <w:pPr>
        <w:ind w:left="4005" w:hanging="360"/>
      </w:pPr>
      <w:rPr>
        <w:rFonts w:ascii="Wingdings" w:hAnsi="Wingdings" w:hint="default"/>
      </w:rPr>
    </w:lvl>
    <w:lvl w:ilvl="6" w:tplc="10090001" w:tentative="1">
      <w:start w:val="1"/>
      <w:numFmt w:val="bullet"/>
      <w:lvlText w:val=""/>
      <w:lvlJc w:val="left"/>
      <w:pPr>
        <w:ind w:left="4725" w:hanging="360"/>
      </w:pPr>
      <w:rPr>
        <w:rFonts w:ascii="Symbol" w:hAnsi="Symbol" w:hint="default"/>
      </w:rPr>
    </w:lvl>
    <w:lvl w:ilvl="7" w:tplc="10090003" w:tentative="1">
      <w:start w:val="1"/>
      <w:numFmt w:val="bullet"/>
      <w:lvlText w:val="o"/>
      <w:lvlJc w:val="left"/>
      <w:pPr>
        <w:ind w:left="5445" w:hanging="360"/>
      </w:pPr>
      <w:rPr>
        <w:rFonts w:ascii="Courier New" w:hAnsi="Courier New" w:cs="Courier New" w:hint="default"/>
      </w:rPr>
    </w:lvl>
    <w:lvl w:ilvl="8" w:tplc="10090005" w:tentative="1">
      <w:start w:val="1"/>
      <w:numFmt w:val="bullet"/>
      <w:lvlText w:val=""/>
      <w:lvlJc w:val="left"/>
      <w:pPr>
        <w:ind w:left="6165"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46F"/>
    <w:rsid w:val="00080B63"/>
    <w:rsid w:val="000B41B5"/>
    <w:rsid w:val="00133088"/>
    <w:rsid w:val="001837CB"/>
    <w:rsid w:val="001A5EB4"/>
    <w:rsid w:val="001B323A"/>
    <w:rsid w:val="001E14A9"/>
    <w:rsid w:val="001F6FB1"/>
    <w:rsid w:val="002147D3"/>
    <w:rsid w:val="00240473"/>
    <w:rsid w:val="0029797F"/>
    <w:rsid w:val="002C2987"/>
    <w:rsid w:val="002C469C"/>
    <w:rsid w:val="002F63D2"/>
    <w:rsid w:val="0032518B"/>
    <w:rsid w:val="004451BA"/>
    <w:rsid w:val="004C2404"/>
    <w:rsid w:val="004D3A38"/>
    <w:rsid w:val="004E1306"/>
    <w:rsid w:val="00514382"/>
    <w:rsid w:val="00550F4D"/>
    <w:rsid w:val="00562121"/>
    <w:rsid w:val="005705FE"/>
    <w:rsid w:val="005931C8"/>
    <w:rsid w:val="005A3F15"/>
    <w:rsid w:val="005A5752"/>
    <w:rsid w:val="005E386C"/>
    <w:rsid w:val="005F44DF"/>
    <w:rsid w:val="0060108C"/>
    <w:rsid w:val="00603FE1"/>
    <w:rsid w:val="006137B0"/>
    <w:rsid w:val="00636111"/>
    <w:rsid w:val="00644CA4"/>
    <w:rsid w:val="00670134"/>
    <w:rsid w:val="006B1E99"/>
    <w:rsid w:val="006C171B"/>
    <w:rsid w:val="006F3EE2"/>
    <w:rsid w:val="00764C68"/>
    <w:rsid w:val="00784F15"/>
    <w:rsid w:val="007A25E6"/>
    <w:rsid w:val="007D4FE0"/>
    <w:rsid w:val="007F1241"/>
    <w:rsid w:val="00820D30"/>
    <w:rsid w:val="00857962"/>
    <w:rsid w:val="00896C99"/>
    <w:rsid w:val="008A3F52"/>
    <w:rsid w:val="008A70E9"/>
    <w:rsid w:val="008D1075"/>
    <w:rsid w:val="00900F94"/>
    <w:rsid w:val="00951771"/>
    <w:rsid w:val="00952A28"/>
    <w:rsid w:val="00955670"/>
    <w:rsid w:val="0095750E"/>
    <w:rsid w:val="009A10A0"/>
    <w:rsid w:val="009B6B28"/>
    <w:rsid w:val="009E4879"/>
    <w:rsid w:val="009E6466"/>
    <w:rsid w:val="009F07BF"/>
    <w:rsid w:val="00A026B5"/>
    <w:rsid w:val="00A312CC"/>
    <w:rsid w:val="00A34793"/>
    <w:rsid w:val="00A430EC"/>
    <w:rsid w:val="00A47E30"/>
    <w:rsid w:val="00A7375B"/>
    <w:rsid w:val="00A92AAB"/>
    <w:rsid w:val="00B46D35"/>
    <w:rsid w:val="00B532E8"/>
    <w:rsid w:val="00BC7F62"/>
    <w:rsid w:val="00C12B78"/>
    <w:rsid w:val="00C2671D"/>
    <w:rsid w:val="00C548D7"/>
    <w:rsid w:val="00C60DEC"/>
    <w:rsid w:val="00C72564"/>
    <w:rsid w:val="00C75D9E"/>
    <w:rsid w:val="00C963C7"/>
    <w:rsid w:val="00CE0C31"/>
    <w:rsid w:val="00CF0AAE"/>
    <w:rsid w:val="00CF246F"/>
    <w:rsid w:val="00D4208F"/>
    <w:rsid w:val="00D50E82"/>
    <w:rsid w:val="00D652C8"/>
    <w:rsid w:val="00D820A7"/>
    <w:rsid w:val="00D83F69"/>
    <w:rsid w:val="00DA05D6"/>
    <w:rsid w:val="00DC15FB"/>
    <w:rsid w:val="00E14F7D"/>
    <w:rsid w:val="00E40E5D"/>
    <w:rsid w:val="00E42021"/>
    <w:rsid w:val="00E61CAF"/>
    <w:rsid w:val="00EC57E3"/>
    <w:rsid w:val="00EE7BDE"/>
    <w:rsid w:val="00EF6920"/>
    <w:rsid w:val="00F10F96"/>
    <w:rsid w:val="00F357DB"/>
    <w:rsid w:val="00F54E41"/>
    <w:rsid w:val="00F56714"/>
    <w:rsid w:val="00F6109E"/>
    <w:rsid w:val="00F805B1"/>
    <w:rsid w:val="00F94DAE"/>
    <w:rsid w:val="00F9553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78"/>
    <w:rPr>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F246F"/>
    <w:pPr>
      <w:pBdr>
        <w:top w:val="single" w:sz="4" w:space="1" w:color="auto"/>
        <w:left w:val="single" w:sz="4" w:space="4" w:color="auto"/>
        <w:bottom w:val="single" w:sz="4" w:space="1" w:color="auto"/>
        <w:right w:val="single" w:sz="4" w:space="4" w:color="auto"/>
      </w:pBdr>
    </w:pPr>
    <w:rPr>
      <w:rFonts w:ascii="Arial" w:hAnsi="Arial" w:cs="Arial"/>
      <w:b/>
      <w:bCs/>
    </w:rPr>
  </w:style>
  <w:style w:type="table" w:styleId="TableGrid">
    <w:name w:val="Table Grid"/>
    <w:basedOn w:val="TableNormal"/>
    <w:rsid w:val="00CF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3A38"/>
    <w:pPr>
      <w:tabs>
        <w:tab w:val="center" w:pos="4680"/>
        <w:tab w:val="right" w:pos="9360"/>
      </w:tabs>
    </w:pPr>
    <w:rPr>
      <w:rFonts w:ascii="Calibri" w:eastAsia="Calibri" w:hAnsi="Calibri"/>
      <w:sz w:val="22"/>
      <w:szCs w:val="22"/>
      <w:lang w:eastAsia="en-US"/>
    </w:rPr>
  </w:style>
  <w:style w:type="character" w:customStyle="1" w:styleId="HeaderChar">
    <w:name w:val="Header Char"/>
    <w:link w:val="Header"/>
    <w:uiPriority w:val="99"/>
    <w:rsid w:val="004D3A38"/>
    <w:rPr>
      <w:rFonts w:ascii="Calibri" w:eastAsia="Calibri" w:hAnsi="Calibri" w:cs="Times New Roman"/>
      <w:sz w:val="22"/>
      <w:szCs w:val="22"/>
      <w:lang w:val="en-US" w:eastAsia="en-US"/>
    </w:rPr>
  </w:style>
  <w:style w:type="paragraph" w:styleId="ListParagraph">
    <w:name w:val="List Paragraph"/>
    <w:basedOn w:val="Normal"/>
    <w:uiPriority w:val="34"/>
    <w:qFormat/>
    <w:rsid w:val="009B6B28"/>
    <w:pPr>
      <w:ind w:left="720"/>
    </w:pPr>
  </w:style>
  <w:style w:type="paragraph" w:customStyle="1" w:styleId="NormalWeb1">
    <w:name w:val="Normal (Web)1"/>
    <w:basedOn w:val="Normal"/>
    <w:rsid w:val="00080B63"/>
    <w:pPr>
      <w:spacing w:before="100" w:beforeAutospacing="1" w:after="100" w:afterAutospacing="1"/>
    </w:pPr>
    <w:rPr>
      <w:rFonts w:ascii="Arial" w:eastAsia="Calibri" w:hAnsi="Arial" w:cs="Arial"/>
      <w:lang w:val="es-CO" w:eastAsia="es-CO"/>
    </w:rPr>
  </w:style>
  <w:style w:type="character" w:styleId="Emphasis">
    <w:name w:val="Emphasis"/>
    <w:qFormat/>
    <w:rsid w:val="00080B63"/>
    <w:rPr>
      <w:rFonts w:cs="Times New Roman"/>
      <w:i/>
      <w:iCs/>
    </w:rPr>
  </w:style>
  <w:style w:type="character" w:styleId="Hyperlink">
    <w:name w:val="Hyperlink"/>
    <w:uiPriority w:val="99"/>
    <w:unhideWhenUsed/>
    <w:rsid w:val="0029797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4</Pages>
  <Words>1699</Words>
  <Characters>9687</Characters>
  <Application>Microsoft Office Word</Application>
  <DocSecurity>0</DocSecurity>
  <Lines>80</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GIMNASIO INGLES</vt:lpstr>
      <vt:lpstr>GIMNASIO INGLES</vt:lpstr>
    </vt:vector>
  </TitlesOfParts>
  <Company>INGLES</Company>
  <LinksUpToDate>false</LinksUpToDate>
  <CharactersWithSpaces>11364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GIMNASIO INGLES</dc:title>
  <dc:creator>MILAGROS</dc:creator>
  <cp:lastModifiedBy>C2</cp:lastModifiedBy>
  <cp:revision>8</cp:revision>
  <cp:lastPrinted>2008-04-21T13:53:00Z</cp:lastPrinted>
  <dcterms:created xsi:type="dcterms:W3CDTF">2011-05-31T22:30:00Z</dcterms:created>
  <dcterms:modified xsi:type="dcterms:W3CDTF">2012-04-12T14:40:00Z</dcterms:modified>
</cp:coreProperties>
</file>